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EE8CD" w14:textId="1EBBCDA6" w:rsidR="009E3400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</w:t>
      </w:r>
      <w:r w:rsidR="009E3400" w:rsidRPr="00E96514">
        <w:rPr>
          <w:rFonts w:ascii="Tahoma" w:hAnsi="Tahoma" w:cs="Tahoma"/>
          <w:szCs w:val="28"/>
        </w:rPr>
        <w:t xml:space="preserve">Tab </w:t>
      </w:r>
      <w:r w:rsidR="004A7DDC" w:rsidRPr="00E96514">
        <w:rPr>
          <w:rFonts w:ascii="Tahoma" w:hAnsi="Tahoma" w:cs="Tahoma"/>
          <w:szCs w:val="28"/>
        </w:rPr>
        <w:t>A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DA0F20" w:rsidRPr="004F7637">
        <w:rPr>
          <w:rFonts w:ascii="Tahoma" w:hAnsi="Tahoma" w:cs="Tahoma"/>
          <w:szCs w:val="28"/>
        </w:rPr>
        <w:t xml:space="preserve">- </w:t>
      </w:r>
      <w:r w:rsidR="0055424B" w:rsidRPr="004F7637">
        <w:rPr>
          <w:rFonts w:ascii="Tahoma" w:hAnsi="Tahoma" w:cs="Tahoma"/>
          <w:szCs w:val="28"/>
        </w:rPr>
        <w:t xml:space="preserve">MODEL </w:t>
      </w:r>
      <w:r w:rsidR="009E3400" w:rsidRPr="004F7637">
        <w:rPr>
          <w:rFonts w:ascii="Tahoma" w:hAnsi="Tahoma" w:cs="Tahoma"/>
          <w:szCs w:val="28"/>
        </w:rPr>
        <w:t>NOTI</w:t>
      </w:r>
      <w:r w:rsidR="00F73C3D" w:rsidRPr="004F7637">
        <w:rPr>
          <w:rFonts w:ascii="Tahoma" w:hAnsi="Tahoma" w:cs="Tahoma"/>
          <w:szCs w:val="28"/>
        </w:rPr>
        <w:t>CE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55424B" w:rsidRPr="004F7637">
        <w:rPr>
          <w:rFonts w:ascii="Tahoma" w:hAnsi="Tahoma" w:cs="Tahoma"/>
          <w:szCs w:val="28"/>
        </w:rPr>
        <w:t xml:space="preserve">TO </w:t>
      </w:r>
      <w:r w:rsidR="00FF062A">
        <w:rPr>
          <w:rFonts w:ascii="Tahoma" w:hAnsi="Tahoma" w:cs="Tahoma"/>
          <w:szCs w:val="28"/>
        </w:rPr>
        <w:t xml:space="preserve">ENROLLEES </w:t>
      </w:r>
      <w:r w:rsidR="0055424B" w:rsidRPr="004F7637">
        <w:rPr>
          <w:rFonts w:ascii="Tahoma" w:hAnsi="Tahoma" w:cs="Tahoma"/>
          <w:szCs w:val="28"/>
        </w:rPr>
        <w:t>IN P</w:t>
      </w:r>
      <w:r w:rsidR="00F73C3D" w:rsidRPr="004F7637">
        <w:rPr>
          <w:rFonts w:ascii="Tahoma" w:hAnsi="Tahoma" w:cs="Tahoma"/>
          <w:szCs w:val="28"/>
        </w:rPr>
        <w:t xml:space="preserve">DPs </w:t>
      </w:r>
      <w:r w:rsidR="0055424B" w:rsidRPr="004F7637">
        <w:rPr>
          <w:rFonts w:ascii="Tahoma" w:hAnsi="Tahoma" w:cs="Tahoma"/>
          <w:szCs w:val="28"/>
        </w:rPr>
        <w:t>THAT ARE</w:t>
      </w:r>
      <w:r w:rsidR="009E3400" w:rsidRPr="004F7637">
        <w:rPr>
          <w:rFonts w:ascii="Tahoma" w:hAnsi="Tahoma" w:cs="Tahoma"/>
          <w:szCs w:val="28"/>
        </w:rPr>
        <w:t xml:space="preserve"> NON</w:t>
      </w:r>
      <w:r w:rsidR="0055424B" w:rsidRPr="004F7637">
        <w:rPr>
          <w:rFonts w:ascii="Tahoma" w:hAnsi="Tahoma" w:cs="Tahoma"/>
          <w:szCs w:val="28"/>
        </w:rPr>
        <w:t>-RENEWING</w:t>
      </w:r>
      <w:r>
        <w:rPr>
          <w:rFonts w:ascii="Tahoma" w:hAnsi="Tahoma" w:cs="Tahoma"/>
          <w:szCs w:val="28"/>
        </w:rPr>
        <w:t>]</w:t>
      </w:r>
    </w:p>
    <w:p w14:paraId="2FF5D9CA" w14:textId="77777777" w:rsidR="002F777F" w:rsidRPr="004F7637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</w:p>
    <w:p w14:paraId="05B0E1A5" w14:textId="25CD1B52" w:rsidR="00C803EA" w:rsidRPr="00031EE5" w:rsidRDefault="00C803EA" w:rsidP="00C803EA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</w:t>
      </w:r>
      <w:r w:rsidR="00EE5CCF">
        <w:rPr>
          <w:rFonts w:ascii="Tahoma" w:hAnsi="Tahoma" w:cs="Tahoma"/>
          <w:b/>
          <w:sz w:val="28"/>
          <w:szCs w:val="28"/>
        </w:rPr>
        <w:t xml:space="preserve">prescription </w:t>
      </w:r>
      <w:r>
        <w:rPr>
          <w:rFonts w:ascii="Tahoma" w:hAnsi="Tahoma" w:cs="Tahoma"/>
          <w:b/>
          <w:sz w:val="28"/>
          <w:szCs w:val="28"/>
        </w:rPr>
        <w:t xml:space="preserve">drug plan </w:t>
      </w:r>
      <w:r w:rsidR="00C84523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offered in </w:t>
      </w:r>
      <w:r w:rsidR="009124A4">
        <w:rPr>
          <w:rFonts w:ascii="Tahoma" w:hAnsi="Tahoma" w:cs="Tahoma"/>
          <w:b/>
          <w:sz w:val="28"/>
          <w:szCs w:val="28"/>
        </w:rPr>
        <w:t>2020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6DCD2073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162CDBE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67BD680" w14:textId="304A42E5" w:rsidR="009E3400" w:rsidRDefault="009E3400" w:rsidP="009E3400">
      <w:pPr>
        <w:pStyle w:val="Footer"/>
        <w:tabs>
          <w:tab w:val="clear" w:pos="4320"/>
          <w:tab w:val="clear" w:pos="8640"/>
        </w:tabs>
        <w:ind w:left="6480" w:firstLine="720"/>
        <w:rPr>
          <w:ins w:id="0" w:author="BARBARA GULLICK" w:date="2019-08-09T11:05:00Z"/>
        </w:rPr>
      </w:pPr>
      <w:r w:rsidRPr="00031EE5">
        <w:t>&lt;Insert Date&gt;</w:t>
      </w:r>
    </w:p>
    <w:p w14:paraId="2BF52927" w14:textId="77777777" w:rsidR="006639E8" w:rsidRDefault="006639E8" w:rsidP="009E3400">
      <w:pPr>
        <w:pStyle w:val="Footer"/>
        <w:tabs>
          <w:tab w:val="clear" w:pos="4320"/>
          <w:tab w:val="clear" w:pos="8640"/>
        </w:tabs>
        <w:ind w:left="6480" w:firstLine="720"/>
      </w:pPr>
    </w:p>
    <w:p w14:paraId="07E0DCAC" w14:textId="3F9A5501" w:rsidR="00B3446B" w:rsidRPr="00140175" w:rsidRDefault="00B3446B" w:rsidP="00B3446B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587E62D0" w14:textId="77777777" w:rsidR="00B3446B" w:rsidRPr="00031EE5" w:rsidRDefault="00B3446B" w:rsidP="00E96514">
      <w:pPr>
        <w:pStyle w:val="Footer"/>
        <w:tabs>
          <w:tab w:val="clear" w:pos="4320"/>
          <w:tab w:val="clear" w:pos="8640"/>
        </w:tabs>
        <w:ind w:left="6480" w:firstLine="720"/>
        <w:jc w:val="center"/>
      </w:pPr>
    </w:p>
    <w:p w14:paraId="03A1A57A" w14:textId="77777777" w:rsidR="00EF3028" w:rsidRPr="00004B70" w:rsidRDefault="00EF3028" w:rsidP="00E96514">
      <w:pPr>
        <w:jc w:val="center"/>
        <w:rPr>
          <w:rFonts w:ascii="Tahoma" w:hAnsi="Tahoma" w:cs="Tahoma"/>
          <w:b/>
          <w:sz w:val="28"/>
          <w:szCs w:val="28"/>
        </w:rPr>
      </w:pPr>
      <w:r w:rsidRPr="00004B70">
        <w:rPr>
          <w:rFonts w:ascii="Tahoma" w:hAnsi="Tahoma" w:cs="Tahoma"/>
          <w:b/>
          <w:sz w:val="28"/>
          <w:szCs w:val="28"/>
        </w:rPr>
        <w:t>Important Notice about Changes to Your Medicare Prescription Drug Coverage</w:t>
      </w:r>
    </w:p>
    <w:p w14:paraId="6B55D99D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</w:pPr>
    </w:p>
    <w:p w14:paraId="578A40E3" w14:textId="489DCD3D" w:rsidR="009E3400" w:rsidRPr="00CA51F7" w:rsidRDefault="00C803EA" w:rsidP="00C803EA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Cs w:val="28"/>
        </w:rPr>
      </w:pPr>
      <w:r w:rsidRPr="00CA51F7">
        <w:rPr>
          <w:rFonts w:ascii="Tahoma" w:hAnsi="Tahoma" w:cs="Tahoma"/>
          <w:b/>
          <w:szCs w:val="28"/>
        </w:rPr>
        <w:t xml:space="preserve">Keep this letter. It’s proof that you have a special right </w:t>
      </w:r>
      <w:r w:rsidR="006D64E3" w:rsidRPr="00CA51F7">
        <w:rPr>
          <w:rFonts w:ascii="Tahoma" w:hAnsi="Tahoma" w:cs="Tahoma"/>
          <w:b/>
          <w:szCs w:val="28"/>
        </w:rPr>
        <w:br/>
      </w:r>
      <w:r w:rsidRPr="00CA51F7">
        <w:rPr>
          <w:rFonts w:ascii="Tahoma" w:hAnsi="Tahoma" w:cs="Tahoma"/>
          <w:b/>
          <w:szCs w:val="28"/>
        </w:rPr>
        <w:t xml:space="preserve">to join a </w:t>
      </w:r>
      <w:r w:rsidR="00E826DC" w:rsidRPr="00CA51F7">
        <w:rPr>
          <w:rFonts w:ascii="Tahoma" w:hAnsi="Tahoma" w:cs="Tahoma"/>
          <w:b/>
          <w:szCs w:val="28"/>
        </w:rPr>
        <w:t xml:space="preserve">Medicare </w:t>
      </w:r>
      <w:r w:rsidR="006D64E3" w:rsidRPr="00CA51F7">
        <w:rPr>
          <w:rFonts w:ascii="Tahoma" w:hAnsi="Tahoma" w:cs="Tahoma"/>
          <w:b/>
          <w:szCs w:val="28"/>
        </w:rPr>
        <w:t>plan</w:t>
      </w:r>
      <w:r w:rsidRPr="00CA51F7">
        <w:rPr>
          <w:rFonts w:ascii="Tahoma" w:hAnsi="Tahoma" w:cs="Tahoma"/>
          <w:b/>
          <w:szCs w:val="28"/>
        </w:rPr>
        <w:t xml:space="preserve">.  </w:t>
      </w:r>
    </w:p>
    <w:p w14:paraId="6DE8312F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14:paraId="7FB3C76A" w14:textId="77777777" w:rsidR="009E3400" w:rsidRDefault="009E3400" w:rsidP="009E3400">
      <w:r w:rsidRPr="00031EE5">
        <w:t xml:space="preserve">Dear &lt;Member Name&gt;, </w:t>
      </w:r>
    </w:p>
    <w:p w14:paraId="2EF62AB7" w14:textId="77777777" w:rsidR="00522156" w:rsidRDefault="00522156" w:rsidP="009E3400"/>
    <w:p w14:paraId="34D1760A" w14:textId="3FC36B91" w:rsidR="009E3400" w:rsidRPr="00031EE5" w:rsidRDefault="002F07A0" w:rsidP="009E3400">
      <w:pPr>
        <w:autoSpaceDE w:val="0"/>
        <w:autoSpaceDN w:val="0"/>
        <w:adjustRightInd w:val="0"/>
        <w:rPr>
          <w:b/>
          <w:color w:val="231F20"/>
        </w:rPr>
      </w:pPr>
      <w:r w:rsidRPr="002F07A0">
        <w:rPr>
          <w:color w:val="000000"/>
        </w:rPr>
        <w:t xml:space="preserve">&lt;Plan Name&gt; won’t offer your Medicare </w:t>
      </w:r>
      <w:r w:rsidR="00EE5CCF">
        <w:rPr>
          <w:color w:val="000000"/>
        </w:rPr>
        <w:t xml:space="preserve">prescription </w:t>
      </w:r>
      <w:r w:rsidRPr="002F07A0">
        <w:rPr>
          <w:color w:val="000000"/>
        </w:rPr>
        <w:t xml:space="preserve">drug plan in </w:t>
      </w:r>
      <w:r w:rsidR="009124A4">
        <w:rPr>
          <w:color w:val="000000"/>
        </w:rPr>
        <w:t>2020</w:t>
      </w:r>
      <w:r w:rsidR="009B38B5">
        <w:rPr>
          <w:color w:val="000000"/>
        </w:rPr>
        <w:t xml:space="preserve">. </w:t>
      </w:r>
      <w:r w:rsidR="006464DC">
        <w:rPr>
          <w:color w:val="000000"/>
        </w:rPr>
        <w:t xml:space="preserve">This means </w:t>
      </w:r>
      <w:r w:rsidR="00976125">
        <w:rPr>
          <w:color w:val="000000"/>
        </w:rPr>
        <w:t xml:space="preserve">that </w:t>
      </w:r>
      <w:r w:rsidR="006464DC">
        <w:rPr>
          <w:color w:val="000000"/>
        </w:rPr>
        <w:t>y</w:t>
      </w:r>
      <w:r w:rsidR="009E56BE">
        <w:rPr>
          <w:color w:val="000000"/>
        </w:rPr>
        <w:t xml:space="preserve">our prescription drug coverage through </w:t>
      </w:r>
      <w:r w:rsidR="009E3400" w:rsidRPr="00031EE5">
        <w:rPr>
          <w:color w:val="000000"/>
        </w:rPr>
        <w:t>&lt;P</w:t>
      </w:r>
      <w:r w:rsidR="007E1327" w:rsidRPr="00031EE5">
        <w:rPr>
          <w:color w:val="000000"/>
        </w:rPr>
        <w:t>lan</w:t>
      </w:r>
      <w:r w:rsidR="009E3400" w:rsidRPr="00031EE5">
        <w:rPr>
          <w:color w:val="000000"/>
        </w:rPr>
        <w:t xml:space="preserve"> Name&gt; will end December 31, </w:t>
      </w:r>
      <w:r w:rsidR="009124A4">
        <w:rPr>
          <w:color w:val="000000"/>
        </w:rPr>
        <w:t>2019</w:t>
      </w:r>
      <w:r w:rsidR="009E3400" w:rsidRPr="00031EE5">
        <w:rPr>
          <w:color w:val="000000"/>
        </w:rPr>
        <w:t>.</w:t>
      </w:r>
      <w:r w:rsidR="005C34AA">
        <w:rPr>
          <w:color w:val="000000"/>
        </w:rPr>
        <w:t xml:space="preserve"> </w:t>
      </w:r>
      <w:r w:rsidR="009E56BE">
        <w:rPr>
          <w:iCs/>
          <w:color w:val="000000"/>
        </w:rPr>
        <w:t>You</w:t>
      </w:r>
      <w:r w:rsidR="00C84523">
        <w:rPr>
          <w:iCs/>
          <w:color w:val="000000"/>
        </w:rPr>
        <w:t>’</w:t>
      </w:r>
      <w:r w:rsidR="00C803EA">
        <w:rPr>
          <w:iCs/>
          <w:color w:val="000000"/>
        </w:rPr>
        <w:t>ll</w:t>
      </w:r>
      <w:r w:rsidR="009E56BE">
        <w:rPr>
          <w:iCs/>
          <w:color w:val="000000"/>
        </w:rPr>
        <w:t xml:space="preserve"> </w:t>
      </w:r>
      <w:r w:rsidR="00D45616">
        <w:rPr>
          <w:iCs/>
          <w:color w:val="000000"/>
        </w:rPr>
        <w:t>need to</w:t>
      </w:r>
      <w:r w:rsidR="00E74024">
        <w:rPr>
          <w:iCs/>
          <w:color w:val="000000"/>
        </w:rPr>
        <w:t xml:space="preserve"> join another </w:t>
      </w:r>
      <w:r w:rsidR="009E56BE">
        <w:rPr>
          <w:iCs/>
          <w:color w:val="000000"/>
        </w:rPr>
        <w:t xml:space="preserve">Medicare </w:t>
      </w:r>
      <w:r w:rsidR="00EE5CCF">
        <w:rPr>
          <w:iCs/>
          <w:color w:val="000000"/>
        </w:rPr>
        <w:t xml:space="preserve">prescription </w:t>
      </w:r>
      <w:r w:rsidR="009E56BE">
        <w:rPr>
          <w:iCs/>
          <w:color w:val="000000"/>
        </w:rPr>
        <w:t xml:space="preserve">drug plan to get prescription drug coverage.  </w:t>
      </w:r>
    </w:p>
    <w:p w14:paraId="62AA2304" w14:textId="77777777" w:rsidR="009E3400" w:rsidRPr="00031EE5" w:rsidRDefault="009E3400" w:rsidP="009E3400">
      <w:pPr>
        <w:autoSpaceDE w:val="0"/>
        <w:autoSpaceDN w:val="0"/>
        <w:adjustRightInd w:val="0"/>
        <w:rPr>
          <w:color w:val="231F20"/>
        </w:rPr>
      </w:pPr>
    </w:p>
    <w:p w14:paraId="340E31F0" w14:textId="77777777" w:rsidR="009E3400" w:rsidRPr="00031EE5" w:rsidRDefault="001F79FC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What do you need to do?</w:t>
      </w:r>
    </w:p>
    <w:p w14:paraId="1F9E83BB" w14:textId="77777777" w:rsidR="00C52D20" w:rsidRDefault="00C52D20" w:rsidP="009E3400">
      <w:pPr>
        <w:autoSpaceDE w:val="0"/>
        <w:autoSpaceDN w:val="0"/>
        <w:adjustRightInd w:val="0"/>
      </w:pPr>
    </w:p>
    <w:p w14:paraId="4CD09F0D" w14:textId="39FD4690" w:rsidR="00836F84" w:rsidRDefault="00C52D20" w:rsidP="0099097B">
      <w:pPr>
        <w:rPr>
          <w:color w:val="000000"/>
        </w:rPr>
      </w:pPr>
      <w:r w:rsidRPr="00B50535">
        <w:t>You</w:t>
      </w:r>
      <w:r w:rsidR="00976125">
        <w:t xml:space="preserve"> will</w:t>
      </w:r>
      <w:r w:rsidRPr="00B50535">
        <w:t xml:space="preserve"> </w:t>
      </w:r>
      <w:r w:rsidR="009E3400" w:rsidRPr="00B50535">
        <w:t xml:space="preserve">need to join another Medicare </w:t>
      </w:r>
      <w:r w:rsidR="00EE5CCF" w:rsidRPr="00B50535">
        <w:t xml:space="preserve">prescription </w:t>
      </w:r>
      <w:r w:rsidR="00487CD1" w:rsidRPr="00B50535">
        <w:t>drug plan</w:t>
      </w:r>
      <w:r w:rsidRPr="00B50535">
        <w:t xml:space="preserve"> to get prescription drug coverage after December 31</w:t>
      </w:r>
      <w:r w:rsidR="00E106E8" w:rsidRPr="00B50535">
        <w:t xml:space="preserve">, </w:t>
      </w:r>
      <w:r w:rsidR="009124A4">
        <w:t>2019</w:t>
      </w:r>
      <w:r w:rsidR="005A4944">
        <w:t xml:space="preserve">. </w:t>
      </w:r>
      <w:r w:rsidR="00836F84">
        <w:t>Because your plan will no longer be offered, y</w:t>
      </w:r>
      <w:r w:rsidR="00836F84" w:rsidRPr="00E171B2">
        <w:rPr>
          <w:color w:val="000000"/>
        </w:rPr>
        <w:t xml:space="preserve">ou need to </w:t>
      </w:r>
      <w:r w:rsidR="00836F84">
        <w:rPr>
          <w:color w:val="000000"/>
        </w:rPr>
        <w:t xml:space="preserve">choose </w:t>
      </w:r>
      <w:r w:rsidR="00836F84" w:rsidRPr="00970874">
        <w:rPr>
          <w:color w:val="000000"/>
        </w:rPr>
        <w:t>how you want to get</w:t>
      </w:r>
      <w:r w:rsidR="00836F84">
        <w:rPr>
          <w:color w:val="000000"/>
        </w:rPr>
        <w:t xml:space="preserve"> your </w:t>
      </w:r>
      <w:r w:rsidR="00836F84" w:rsidRPr="00970874">
        <w:rPr>
          <w:color w:val="000000"/>
        </w:rPr>
        <w:t>prescription drug</w:t>
      </w:r>
      <w:r w:rsidR="00836F84">
        <w:rPr>
          <w:color w:val="000000"/>
        </w:rPr>
        <w:t xml:space="preserve"> coverage. If you don’t choose another prescription drug plan</w:t>
      </w:r>
      <w:r w:rsidR="00836F84" w:rsidRPr="009D3204" w:rsidDel="00155015">
        <w:rPr>
          <w:color w:val="000000"/>
        </w:rPr>
        <w:t xml:space="preserve"> </w:t>
      </w:r>
      <w:r w:rsidR="006639E8">
        <w:rPr>
          <w:color w:val="000000"/>
        </w:rPr>
        <w:t>by</w:t>
      </w:r>
      <w:r w:rsidR="00836F84" w:rsidRPr="009D3204">
        <w:rPr>
          <w:color w:val="000000"/>
        </w:rPr>
        <w:t xml:space="preserve"> </w:t>
      </w:r>
      <w:r w:rsidR="00836F84">
        <w:rPr>
          <w:color w:val="000000"/>
        </w:rPr>
        <w:t xml:space="preserve">December 31, 2019, you won’t have drug coverage starting January 1, 2020. </w:t>
      </w:r>
    </w:p>
    <w:p w14:paraId="1B67118B" w14:textId="77777777" w:rsidR="00836F84" w:rsidRDefault="00836F84" w:rsidP="0099097B">
      <w:pPr>
        <w:rPr>
          <w:color w:val="000000"/>
        </w:rPr>
      </w:pPr>
    </w:p>
    <w:p w14:paraId="7E73012C" w14:textId="3ED93754" w:rsidR="00836F84" w:rsidRPr="00B4449F" w:rsidRDefault="00836F84" w:rsidP="00836F8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>
        <w:rPr>
          <w:color w:val="000000"/>
        </w:rPr>
        <w:t xml:space="preserve">If you have not chosen a prescription drug plan by December 31, 2019,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drug plan</w:t>
      </w:r>
      <w:r>
        <w:rPr>
          <w:color w:val="231F20"/>
        </w:rPr>
        <w:t>. Because your plan will no longer be available to you,</w:t>
      </w:r>
      <w:r w:rsidR="006639E8">
        <w:rPr>
          <w:color w:val="231F20"/>
        </w:rPr>
        <w:t xml:space="preserve"> and to provide you additional time to evaluate your options,</w:t>
      </w:r>
      <w:r>
        <w:rPr>
          <w:color w:val="231F20"/>
        </w:rPr>
        <w:t xml:space="preserve"> you have a special opportunity to join a new prescription drug plan </w:t>
      </w:r>
      <w:proofErr w:type="spellStart"/>
      <w:r>
        <w:rPr>
          <w:color w:val="231F20"/>
        </w:rPr>
        <w:t>anytime</w:t>
      </w:r>
      <w:proofErr w:type="spellEnd"/>
      <w:r>
        <w:rPr>
          <w:color w:val="231F20"/>
        </w:rPr>
        <w:t xml:space="preserve"> </w:t>
      </w:r>
      <w:r w:rsidR="006639E8">
        <w:rPr>
          <w:color w:val="231F20"/>
        </w:rPr>
        <w:t>until</w:t>
      </w:r>
      <w:r>
        <w:rPr>
          <w:color w:val="231F20"/>
        </w:rPr>
        <w:t xml:space="preserve"> February 29, 2020. </w:t>
      </w:r>
      <w:r w:rsidRPr="004110F4">
        <w:rPr>
          <w:color w:val="231F20"/>
        </w:rPr>
        <w:t xml:space="preserve"> </w:t>
      </w:r>
    </w:p>
    <w:p w14:paraId="1BB79BC0" w14:textId="4B47D55D" w:rsidR="009E3400" w:rsidRDefault="00836F84" w:rsidP="00BD50CE">
      <w:r>
        <w:rPr>
          <w:color w:val="000000"/>
        </w:rPr>
        <w:t xml:space="preserve"> </w:t>
      </w:r>
      <w:r>
        <w:rPr>
          <w:bCs/>
          <w:color w:val="000000"/>
        </w:rPr>
        <w:t xml:space="preserve"> </w:t>
      </w:r>
    </w:p>
    <w:p w14:paraId="5E934310" w14:textId="5B67588C" w:rsidR="00C65340" w:rsidRDefault="00C65340" w:rsidP="00C65340">
      <w:r w:rsidRPr="000232D6">
        <w:t xml:space="preserve">If you qualify for Extra Help now and in </w:t>
      </w:r>
      <w:r w:rsidR="009124A4">
        <w:t>2020</w:t>
      </w:r>
      <w:r w:rsidRPr="000232D6">
        <w:t xml:space="preserve">, Medicare will </w:t>
      </w:r>
      <w:r>
        <w:t xml:space="preserve">mail you a </w:t>
      </w:r>
      <w:r w:rsidR="00581BC6">
        <w:t>b</w:t>
      </w:r>
      <w:r>
        <w:t xml:space="preserve">lue </w:t>
      </w:r>
      <w:r w:rsidR="00581BC6">
        <w:t>n</w:t>
      </w:r>
      <w:r>
        <w:t xml:space="preserve">otice by late October. The </w:t>
      </w:r>
      <w:r w:rsidR="00B5297B">
        <w:t>b</w:t>
      </w:r>
      <w:r>
        <w:t xml:space="preserve">lue </w:t>
      </w:r>
      <w:r w:rsidR="00B5297B">
        <w:t>n</w:t>
      </w:r>
      <w:r>
        <w:t>otice informs people who qualify for Extra Help that they’ll be automatically reassigned to a new Medicare</w:t>
      </w:r>
      <w:r w:rsidR="000633E9">
        <w:t xml:space="preserve"> prescription</w:t>
      </w:r>
      <w:r>
        <w:t xml:space="preserve"> drug plan or </w:t>
      </w:r>
      <w:r w:rsidR="00982ECA">
        <w:t>they</w:t>
      </w:r>
      <w:r>
        <w:t xml:space="preserve"> can choose another Medicare</w:t>
      </w:r>
      <w:r w:rsidR="000633E9">
        <w:t xml:space="preserve"> prescription</w:t>
      </w:r>
      <w:r>
        <w:t xml:space="preserve"> drug plan.  </w:t>
      </w:r>
    </w:p>
    <w:p w14:paraId="26BCE068" w14:textId="77777777" w:rsidR="00BD50CE" w:rsidRDefault="00BD50CE" w:rsidP="00C65340"/>
    <w:p w14:paraId="20B1C304" w14:textId="77777777" w:rsidR="00C65340" w:rsidRPr="00C52D20" w:rsidRDefault="00C65340" w:rsidP="009E3400">
      <w:pPr>
        <w:autoSpaceDE w:val="0"/>
        <w:autoSpaceDN w:val="0"/>
        <w:adjustRightInd w:val="0"/>
      </w:pPr>
    </w:p>
    <w:p w14:paraId="6DDED290" w14:textId="1423B474" w:rsidR="009E3400" w:rsidRPr="00031EE5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lastRenderedPageBreak/>
        <w:t xml:space="preserve">What happens if you don’t join another Medicare </w:t>
      </w:r>
      <w:r w:rsidR="00EE5CCF">
        <w:rPr>
          <w:rFonts w:ascii="Tahoma" w:hAnsi="Tahoma" w:cs="Tahoma"/>
          <w:b/>
          <w:color w:val="231F20"/>
          <w:sz w:val="28"/>
          <w:szCs w:val="28"/>
        </w:rPr>
        <w:t xml:space="preserve">prescription </w:t>
      </w:r>
      <w:r w:rsidRPr="00031EE5">
        <w:rPr>
          <w:rFonts w:ascii="Tahoma" w:hAnsi="Tahoma" w:cs="Tahoma"/>
          <w:b/>
          <w:color w:val="231F20"/>
          <w:sz w:val="28"/>
          <w:szCs w:val="28"/>
        </w:rPr>
        <w:t>drug plan?</w:t>
      </w:r>
    </w:p>
    <w:p w14:paraId="1840D8E6" w14:textId="77777777" w:rsidR="009E3400" w:rsidRPr="00031EE5" w:rsidRDefault="009E3400" w:rsidP="009E3400">
      <w:pPr>
        <w:autoSpaceDE w:val="0"/>
        <w:autoSpaceDN w:val="0"/>
        <w:adjustRightInd w:val="0"/>
      </w:pPr>
    </w:p>
    <w:p w14:paraId="0ACDA954" w14:textId="7C86ECD3" w:rsidR="00B8707E" w:rsidRDefault="009E3400" w:rsidP="00E238ED">
      <w:pPr>
        <w:pStyle w:val="Level1"/>
        <w:snapToGrid w:val="0"/>
        <w:spacing w:after="0"/>
        <w:ind w:left="0" w:firstLine="0"/>
      </w:pPr>
      <w:r w:rsidRPr="00031EE5">
        <w:t xml:space="preserve">If you don’t join another Medicare </w:t>
      </w:r>
      <w:r w:rsidR="00EE5CCF">
        <w:t xml:space="preserve">prescription </w:t>
      </w:r>
      <w:r w:rsidRPr="00031EE5">
        <w:t>drug plan</w:t>
      </w:r>
      <w:r w:rsidR="00C52D20">
        <w:t>,</w:t>
      </w:r>
      <w:r w:rsidR="00E238ED">
        <w:t xml:space="preserve"> you won’t have prescription drug coverage</w:t>
      </w:r>
      <w:r w:rsidRPr="00031EE5">
        <w:t xml:space="preserve"> </w:t>
      </w:r>
      <w:r w:rsidR="00C803EA">
        <w:t xml:space="preserve">in </w:t>
      </w:r>
      <w:r w:rsidR="009124A4">
        <w:t xml:space="preserve">2020 </w:t>
      </w:r>
      <w:r w:rsidR="00E238ED">
        <w:t xml:space="preserve">and you may have to pay a </w:t>
      </w:r>
      <w:r w:rsidR="008C6B58">
        <w:t xml:space="preserve">lifetime Part D </w:t>
      </w:r>
      <w:r w:rsidR="00E238ED">
        <w:t>late-enrollment penalty if you</w:t>
      </w:r>
      <w:r w:rsidR="0009479D">
        <w:t xml:space="preserve"> have a break in coverage </w:t>
      </w:r>
      <w:r w:rsidR="00F91DA2">
        <w:t xml:space="preserve">for </w:t>
      </w:r>
      <w:r w:rsidR="0009479D">
        <w:t>63 days or more</w:t>
      </w:r>
      <w:r w:rsidR="00F91DA2">
        <w:t>,</w:t>
      </w:r>
      <w:r w:rsidR="0009479D">
        <w:t xml:space="preserve"> </w:t>
      </w:r>
      <w:r w:rsidR="00F91DA2">
        <w:t>even if you</w:t>
      </w:r>
      <w:r w:rsidR="00E238ED">
        <w:t xml:space="preserve"> join a </w:t>
      </w:r>
      <w:r w:rsidR="000633E9">
        <w:t xml:space="preserve">prescription </w:t>
      </w:r>
      <w:r w:rsidR="00304B64">
        <w:t xml:space="preserve">drug </w:t>
      </w:r>
      <w:r w:rsidR="00E238ED">
        <w:t xml:space="preserve">plan later.  </w:t>
      </w:r>
    </w:p>
    <w:p w14:paraId="0EE5B0B8" w14:textId="77777777" w:rsidR="009E3400" w:rsidRPr="00031EE5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14:paraId="1CB934F9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>Get help comparing Medicare plans</w:t>
      </w:r>
    </w:p>
    <w:p w14:paraId="0831FBCB" w14:textId="77777777" w:rsidR="006274C5" w:rsidRPr="00A22912" w:rsidRDefault="006274C5" w:rsidP="006274C5">
      <w:pPr>
        <w:autoSpaceDE w:val="0"/>
        <w:autoSpaceDN w:val="0"/>
        <w:adjustRightInd w:val="0"/>
        <w:ind w:left="720"/>
      </w:pPr>
    </w:p>
    <w:p w14:paraId="00954B3B" w14:textId="3D326C63" w:rsidR="00E826DC" w:rsidRDefault="006274C5" w:rsidP="00BD50CE">
      <w:pPr>
        <w:pStyle w:val="BodyText"/>
        <w:spacing w:after="0"/>
        <w:contextualSpacing/>
      </w:pPr>
      <w:r w:rsidRPr="00A22912">
        <w:rPr>
          <w:bCs/>
        </w:rPr>
        <w:t>You have choices in how you get your Medicare coverage</w:t>
      </w:r>
      <w:r w:rsidRPr="00A22912">
        <w:t xml:space="preserve">. </w:t>
      </w:r>
      <w:r w:rsidRPr="00A22912">
        <w:rPr>
          <w:bCs/>
        </w:rPr>
        <w:t>You can join a Medicare health plan</w:t>
      </w:r>
      <w:r w:rsidR="00B9751D">
        <w:rPr>
          <w:bCs/>
        </w:rPr>
        <w:t xml:space="preserve"> with prescription </w:t>
      </w:r>
      <w:r w:rsidR="00B66D74">
        <w:rPr>
          <w:bCs/>
        </w:rPr>
        <w:t xml:space="preserve">drug </w:t>
      </w:r>
      <w:r w:rsidR="00B9751D">
        <w:rPr>
          <w:bCs/>
        </w:rPr>
        <w:t>coverage</w:t>
      </w:r>
      <w:r w:rsidRPr="00A22912">
        <w:rPr>
          <w:bCs/>
        </w:rPr>
        <w:t xml:space="preserve"> or </w:t>
      </w:r>
      <w:r w:rsidR="00A22912" w:rsidRPr="00A22912">
        <w:rPr>
          <w:bCs/>
        </w:rPr>
        <w:t>remain</w:t>
      </w:r>
      <w:r w:rsidR="00C72EC5" w:rsidRPr="00A22912">
        <w:rPr>
          <w:bCs/>
        </w:rPr>
        <w:t xml:space="preserve"> </w:t>
      </w:r>
      <w:r w:rsidR="00E826DC" w:rsidRPr="00A22912">
        <w:rPr>
          <w:bCs/>
        </w:rPr>
        <w:t>in</w:t>
      </w:r>
      <w:r w:rsidRPr="00A22912">
        <w:rPr>
          <w:bCs/>
        </w:rPr>
        <w:t xml:space="preserve"> Original Medicare and join another </w:t>
      </w:r>
      <w:r w:rsidR="00A22912" w:rsidRPr="00A22912">
        <w:t xml:space="preserve">Medicare </w:t>
      </w:r>
      <w:r w:rsidR="00581BC6">
        <w:t>p</w:t>
      </w:r>
      <w:r w:rsidR="00581BC6" w:rsidRPr="00A22912">
        <w:t xml:space="preserve">rescription </w:t>
      </w:r>
      <w:r w:rsidR="00581BC6">
        <w:t>d</w:t>
      </w:r>
      <w:r w:rsidR="00581BC6" w:rsidRPr="00A22912">
        <w:t xml:space="preserve">rug </w:t>
      </w:r>
      <w:r w:rsidR="00581BC6">
        <w:t>p</w:t>
      </w:r>
      <w:r w:rsidR="00581BC6" w:rsidRPr="00A22912">
        <w:t>lan</w:t>
      </w:r>
      <w:r w:rsidRPr="00A22912">
        <w:rPr>
          <w:bCs/>
        </w:rPr>
        <w:t xml:space="preserve">. </w:t>
      </w:r>
      <w:r w:rsidR="00560CFA" w:rsidRPr="00A22912">
        <w:t>It</w:t>
      </w:r>
      <w:r w:rsidR="00C84523" w:rsidRPr="00A22912">
        <w:t>’</w:t>
      </w:r>
      <w:r w:rsidR="00560CFA" w:rsidRPr="00A22912">
        <w:t xml:space="preserve">s important to </w:t>
      </w:r>
      <w:r w:rsidR="00C72EC5" w:rsidRPr="00A22912">
        <w:t xml:space="preserve">have coverage for </w:t>
      </w:r>
      <w:r w:rsidR="00560CFA" w:rsidRPr="00A22912">
        <w:t xml:space="preserve">your </w:t>
      </w:r>
      <w:r w:rsidR="00940932" w:rsidRPr="00A22912">
        <w:t xml:space="preserve">doctor </w:t>
      </w:r>
      <w:r w:rsidR="007C3BC1" w:rsidRPr="00A22912">
        <w:t xml:space="preserve">visits </w:t>
      </w:r>
      <w:r w:rsidR="00940932" w:rsidRPr="00A22912">
        <w:t xml:space="preserve">and </w:t>
      </w:r>
      <w:r w:rsidR="00560CFA" w:rsidRPr="00A22912">
        <w:t xml:space="preserve">prescription drugs. </w:t>
      </w:r>
      <w:r w:rsidR="001B7DD3">
        <w:rPr>
          <w:bCs/>
        </w:rPr>
        <w:t>V</w:t>
      </w:r>
      <w:r w:rsidR="001E1A0D" w:rsidRPr="00A22912">
        <w:rPr>
          <w:bCs/>
        </w:rPr>
        <w:t xml:space="preserve">isit </w:t>
      </w:r>
      <w:hyperlink r:id="rId8" w:history="1">
        <w:r w:rsidR="006D78FF" w:rsidRPr="009A2DF2">
          <w:rPr>
            <w:rStyle w:val="Hyperlink"/>
            <w:bCs/>
            <w:color w:val="auto"/>
            <w:u w:val="none"/>
          </w:rPr>
          <w:t>M</w:t>
        </w:r>
        <w:r w:rsidR="001E1A0D" w:rsidRPr="009A2DF2">
          <w:rPr>
            <w:rStyle w:val="Hyperlink"/>
            <w:bCs/>
            <w:color w:val="auto"/>
            <w:u w:val="none"/>
          </w:rPr>
          <w:t>edicare.gov</w:t>
        </w:r>
      </w:hyperlink>
      <w:r w:rsidR="001E1A0D" w:rsidRPr="00A22912">
        <w:rPr>
          <w:bCs/>
        </w:rPr>
        <w:t xml:space="preserve"> or refer to your Medicare &amp; You Handbook for a list of Medicare health and prescription drug plans in your area. </w:t>
      </w:r>
      <w:r w:rsidR="003C761D">
        <w:t>&lt;</w:t>
      </w:r>
      <w:r w:rsidR="003C761D">
        <w:rPr>
          <w:i/>
        </w:rPr>
        <w:t xml:space="preserve">plans opting to use written description to notify enrollees of </w:t>
      </w:r>
      <w:r w:rsidR="003C761D" w:rsidRPr="008E71DF">
        <w:rPr>
          <w:i/>
          <w:spacing w:val="5"/>
        </w:rPr>
        <w:t>alternative enrollment options</w:t>
      </w:r>
      <w:r w:rsidR="003C761D">
        <w:rPr>
          <w:i/>
          <w:spacing w:val="5"/>
        </w:rPr>
        <w:t xml:space="preserve"> should include the following language:</w:t>
      </w:r>
      <w:r w:rsidR="003C761D">
        <w:rPr>
          <w:spacing w:val="5"/>
        </w:rPr>
        <w:t xml:space="preserve"> </w:t>
      </w:r>
      <w:r w:rsidR="003C761D">
        <w:t>You may also refer to the attached list of</w:t>
      </w:r>
      <w:r w:rsidR="003C761D" w:rsidRPr="00A22912">
        <w:rPr>
          <w:bCs/>
        </w:rPr>
        <w:t xml:space="preserve"> Medicare health and prescription drug plans in your area.</w:t>
      </w:r>
      <w:r w:rsidR="003C761D">
        <w:rPr>
          <w:bCs/>
        </w:rPr>
        <w:t xml:space="preserve">&gt; </w:t>
      </w:r>
      <w:r w:rsidRPr="00A22912">
        <w:rPr>
          <w:bCs/>
        </w:rPr>
        <w:t xml:space="preserve">If you </w:t>
      </w:r>
      <w:r>
        <w:rPr>
          <w:bCs/>
          <w:color w:val="000000"/>
        </w:rPr>
        <w:t xml:space="preserve">want to join one of these plans, call the plan to get information about their costs, rules, and coverage. </w:t>
      </w:r>
    </w:p>
    <w:p w14:paraId="58DD799A" w14:textId="77777777" w:rsidR="00CF77B9" w:rsidRDefault="00CF77B9" w:rsidP="00BD50CE">
      <w:pPr>
        <w:pStyle w:val="BodyText"/>
        <w:spacing w:after="0"/>
        <w:contextualSpacing/>
      </w:pPr>
    </w:p>
    <w:p w14:paraId="4E30B2A9" w14:textId="77777777" w:rsidR="003246D3" w:rsidRPr="00031EE5" w:rsidRDefault="003246D3" w:rsidP="003246D3">
      <w:r>
        <w:t xml:space="preserve">You can also get </w:t>
      </w:r>
      <w:r w:rsidRPr="00031EE5">
        <w:t xml:space="preserve">help </w:t>
      </w:r>
      <w:r>
        <w:t>comparing</w:t>
      </w:r>
      <w:r w:rsidRPr="00031EE5">
        <w:t xml:space="preserve"> plans</w:t>
      </w:r>
      <w:r>
        <w:t xml:space="preserve"> if you:</w:t>
      </w:r>
    </w:p>
    <w:p w14:paraId="7A73B78C" w14:textId="67DDCE28" w:rsidR="009E3400" w:rsidRPr="00031EE5" w:rsidRDefault="001734C1" w:rsidP="009E3400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via outbound calls should include the following language</w:t>
      </w:r>
      <w:r w:rsidR="003246D3">
        <w:rPr>
          <w:i/>
          <w:spacing w:val="5"/>
        </w:rPr>
        <w:t xml:space="preserve"> instead of the previous sentence</w:t>
      </w:r>
      <w:r>
        <w:rPr>
          <w:i/>
          <w:spacing w:val="5"/>
        </w:rPr>
        <w:t xml:space="preserve">: </w:t>
      </w:r>
      <w:r w:rsidR="00BC2D5A">
        <w:t xml:space="preserve">&lt;Plan Name&gt; will </w:t>
      </w:r>
      <w:r w:rsidR="00114780">
        <w:t>call</w:t>
      </w:r>
      <w:r w:rsidR="00BC2D5A">
        <w:t xml:space="preserve"> you </w:t>
      </w:r>
      <w:r w:rsidR="00C97A2C">
        <w:t xml:space="preserve">to </w:t>
      </w:r>
      <w:r w:rsidR="00B41406">
        <w:t>explain how you can find out about</w:t>
      </w:r>
      <w:r w:rsidR="00114780">
        <w:t xml:space="preserve"> </w:t>
      </w:r>
      <w:r w:rsidR="00AD7279">
        <w:t>available plan options in your area</w:t>
      </w:r>
      <w:r w:rsidR="005A4944">
        <w:t xml:space="preserve">. </w:t>
      </w:r>
      <w:r w:rsidR="001B7DD3">
        <w:t xml:space="preserve">You can </w:t>
      </w:r>
      <w:proofErr w:type="gramStart"/>
      <w:r w:rsidR="001B7DD3">
        <w:t>also</w:t>
      </w:r>
      <w:r w:rsidR="00B41406">
        <w:t>:</w:t>
      </w:r>
      <w:proofErr w:type="gramEnd"/>
      <w:r w:rsidR="00F958AF">
        <w:t>&gt;</w:t>
      </w:r>
    </w:p>
    <w:p w14:paraId="44558101" w14:textId="77777777" w:rsidR="009E3400" w:rsidRPr="00031EE5" w:rsidRDefault="009E3400" w:rsidP="009E3400"/>
    <w:p w14:paraId="1F42CE38" w14:textId="0A81516E" w:rsidR="00560CFA" w:rsidRPr="00560CFA" w:rsidRDefault="00560CFA" w:rsidP="00560CFA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</w:t>
      </w:r>
      <w:r>
        <w:t>C</w:t>
      </w:r>
      <w:r w:rsidRPr="00031EE5">
        <w:t xml:space="preserve">ounselors are available to answer your questions, discuss your needs, and give you information about your options.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TTY users should call &lt;SHIP TTY&gt;.</w:t>
      </w:r>
    </w:p>
    <w:p w14:paraId="60EDFF6D" w14:textId="77777777" w:rsidR="00560CFA" w:rsidRPr="00031EE5" w:rsidRDefault="00560CFA" w:rsidP="00560CFA">
      <w:pPr>
        <w:pStyle w:val="BodyTextIndent2"/>
        <w:tabs>
          <w:tab w:val="clear" w:pos="405"/>
        </w:tabs>
        <w:ind w:left="720" w:firstLine="0"/>
        <w:rPr>
          <w:b/>
        </w:rPr>
      </w:pPr>
    </w:p>
    <w:p w14:paraId="256CE492" w14:textId="70A58AC1" w:rsidR="009E3400" w:rsidRPr="00031EE5" w:rsidRDefault="004E7251" w:rsidP="009E3400">
      <w:pPr>
        <w:numPr>
          <w:ilvl w:val="0"/>
          <w:numId w:val="1"/>
        </w:numPr>
      </w:pPr>
      <w:r>
        <w:rPr>
          <w:b/>
        </w:rPr>
        <w:t>Ca</w:t>
      </w:r>
      <w:r w:rsidR="009E3400" w:rsidRPr="00031EE5">
        <w:rPr>
          <w:b/>
        </w:rPr>
        <w:t>l</w:t>
      </w:r>
      <w:r>
        <w:rPr>
          <w:b/>
        </w:rPr>
        <w:t>l</w:t>
      </w:r>
      <w:r w:rsidR="009E3400" w:rsidRPr="00031EE5">
        <w:rPr>
          <w:b/>
        </w:rPr>
        <w:t xml:space="preserve"> 1-800-MEDICARE (1-800-633-4227). </w:t>
      </w:r>
      <w:r w:rsidRPr="00031EE5">
        <w:t xml:space="preserve">Tell </w:t>
      </w:r>
      <w:r>
        <w:t>them</w:t>
      </w:r>
      <w:r w:rsidRPr="00031EE5">
        <w:t xml:space="preserve"> you got </w:t>
      </w:r>
      <w:r w:rsidR="00DB0289">
        <w:t>a letter saying your plan isn</w:t>
      </w:r>
      <w:r w:rsidR="00C84523">
        <w:t>’</w:t>
      </w:r>
      <w:r w:rsidR="00DB0289">
        <w:t xml:space="preserve">t going to be </w:t>
      </w:r>
      <w:r>
        <w:t>offered next year and you want help choosing a new plan</w:t>
      </w:r>
      <w:r w:rsidRPr="00031EE5">
        <w:t>.</w:t>
      </w:r>
      <w:r w:rsidR="00F51788">
        <w:t xml:space="preserve"> </w:t>
      </w:r>
      <w:r w:rsidR="009E3400" w:rsidRPr="00031EE5">
        <w:t>This toll-free help line is available 24 hours a day</w:t>
      </w:r>
      <w:r w:rsidR="009E3400" w:rsidRPr="00EC6300">
        <w:rPr>
          <w:rFonts w:ascii="Times New (W1)" w:hAnsi="Times New (W1)"/>
        </w:rPr>
        <w:t>,</w:t>
      </w:r>
      <w:r w:rsidR="000B618A">
        <w:t xml:space="preserve"> 7</w:t>
      </w:r>
      <w:r w:rsidR="009E3400" w:rsidRPr="00031EE5">
        <w:t xml:space="preserve"> days a week. </w:t>
      </w:r>
      <w:r w:rsidRPr="00031EE5">
        <w:t xml:space="preserve">TTY users should call 1-877-486-2048.  </w:t>
      </w:r>
    </w:p>
    <w:p w14:paraId="5D898510" w14:textId="77777777" w:rsidR="009E3400" w:rsidRPr="00031EE5" w:rsidRDefault="009E3400" w:rsidP="009E3400">
      <w:pPr>
        <w:ind w:left="576"/>
      </w:pPr>
    </w:p>
    <w:p w14:paraId="7FC29059" w14:textId="77777777" w:rsidR="009E3400" w:rsidRPr="00031EE5" w:rsidRDefault="009E3400" w:rsidP="009E3400">
      <w:pPr>
        <w:numPr>
          <w:ilvl w:val="0"/>
          <w:numId w:val="1"/>
        </w:numPr>
      </w:pPr>
      <w:r w:rsidRPr="00031EE5">
        <w:rPr>
          <w:b/>
        </w:rPr>
        <w:t xml:space="preserve">Visit </w:t>
      </w:r>
      <w:hyperlink r:id="rId9" w:history="1">
        <w:r w:rsidR="006D78FF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</w:t>
      </w:r>
      <w:r w:rsidR="003A56B4" w:rsidRPr="00031EE5">
        <w:t xml:space="preserve"> </w:t>
      </w:r>
      <w:r w:rsidRPr="00031EE5">
        <w:t xml:space="preserve">site has tools that can help you </w:t>
      </w:r>
      <w:r w:rsidR="0004200E">
        <w:t xml:space="preserve">compare plans and </w:t>
      </w:r>
      <w:r w:rsidRPr="00031EE5">
        <w:t>get answers to your questions.</w:t>
      </w:r>
      <w:r w:rsidR="00420AA3">
        <w:br/>
      </w:r>
    </w:p>
    <w:p w14:paraId="6628A8DB" w14:textId="77777777" w:rsidR="009E3400" w:rsidRPr="00031EE5" w:rsidRDefault="004E7251" w:rsidP="009E3400">
      <w:pPr>
        <w:pStyle w:val="BodyTextIndent2"/>
        <w:numPr>
          <w:ilvl w:val="1"/>
          <w:numId w:val="2"/>
        </w:numPr>
        <w:tabs>
          <w:tab w:val="clear" w:pos="405"/>
        </w:tabs>
      </w:pPr>
      <w:r>
        <w:rPr>
          <w:b/>
        </w:rPr>
        <w:t>Click</w:t>
      </w:r>
      <w:r w:rsidR="00487CD1">
        <w:t xml:space="preserve"> “</w:t>
      </w:r>
      <w:r w:rsidR="00C84523">
        <w:t>Find health &amp; drug plans</w:t>
      </w:r>
      <w:r w:rsidR="00487CD1">
        <w:t>” to</w:t>
      </w:r>
      <w:r w:rsidR="009E3400" w:rsidRPr="00031EE5">
        <w:t xml:space="preserve"> compare the </w:t>
      </w:r>
      <w:r>
        <w:t>plan</w:t>
      </w:r>
      <w:r w:rsidR="009E3400" w:rsidRPr="00031EE5">
        <w:t xml:space="preserve">s in your area. </w:t>
      </w:r>
    </w:p>
    <w:p w14:paraId="40E2C395" w14:textId="77777777" w:rsidR="009E3400" w:rsidRPr="00031EE5" w:rsidRDefault="009E3400" w:rsidP="00560CFA"/>
    <w:p w14:paraId="5CA1BF0D" w14:textId="19C90088" w:rsidR="00CF77B9" w:rsidRDefault="00CF77B9" w:rsidP="009E3400">
      <w:pPr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>
        <w:rPr>
          <w:color w:val="000000"/>
        </w:rPr>
        <w:br/>
      </w:r>
    </w:p>
    <w:p w14:paraId="567605CB" w14:textId="4F2622F8" w:rsidR="009E3400" w:rsidRPr="00031EE5" w:rsidRDefault="009E3400" w:rsidP="009E3400">
      <w:pPr>
        <w:autoSpaceDE w:val="0"/>
        <w:autoSpaceDN w:val="0"/>
        <w:adjustRightInd w:val="0"/>
        <w:rPr>
          <w:b/>
          <w:bCs/>
        </w:rPr>
      </w:pPr>
      <w:r w:rsidRPr="00031EE5">
        <w:rPr>
          <w:b/>
        </w:rPr>
        <w:t>Important: If you have employer or union prescription drug coverage, contact your employer or union before you join a new plan. Ask how joining another plan will affect your employer or union benefits</w:t>
      </w:r>
      <w:r w:rsidRPr="00031EE5">
        <w:rPr>
          <w:b/>
          <w:bCs/>
        </w:rPr>
        <w:t xml:space="preserve">. </w:t>
      </w:r>
    </w:p>
    <w:p w14:paraId="08C90E59" w14:textId="77777777" w:rsidR="009E3400" w:rsidRDefault="009E3400" w:rsidP="009E3400"/>
    <w:p w14:paraId="24381864" w14:textId="5C8D1A22" w:rsidR="000F64C8" w:rsidRPr="004C0DE4" w:rsidRDefault="001B7DD3" w:rsidP="000F64C8">
      <w:r>
        <w:lastRenderedPageBreak/>
        <w:t>D</w:t>
      </w:r>
      <w:r w:rsidR="00094C36">
        <w:t xml:space="preserve">isregard any </w:t>
      </w:r>
      <w:r w:rsidR="009124A4">
        <w:t xml:space="preserve">2020 </w:t>
      </w:r>
      <w:r w:rsidR="00094C36">
        <w:t xml:space="preserve">plan materials </w:t>
      </w:r>
      <w:r w:rsidR="00EB7104">
        <w:t xml:space="preserve">you </w:t>
      </w:r>
      <w:r w:rsidR="00094C36">
        <w:t xml:space="preserve">received </w:t>
      </w:r>
      <w:r w:rsidR="00EB7104">
        <w:t>before</w:t>
      </w:r>
      <w:r w:rsidR="00094C36">
        <w:t xml:space="preserve"> </w:t>
      </w:r>
      <w:r w:rsidR="00DC4E0A">
        <w:t xml:space="preserve">October </w:t>
      </w:r>
      <w:r w:rsidR="00EE5CCF">
        <w:t>1</w:t>
      </w:r>
      <w:r w:rsidR="00DC4E0A">
        <w:t xml:space="preserve">, </w:t>
      </w:r>
      <w:r w:rsidR="009124A4">
        <w:t>2019</w:t>
      </w:r>
      <w:r w:rsidR="00DC4E0A">
        <w:t>.</w:t>
      </w:r>
    </w:p>
    <w:p w14:paraId="170C86AD" w14:textId="77777777" w:rsidR="000F64C8" w:rsidRPr="00152E35" w:rsidRDefault="000F64C8" w:rsidP="009E3400">
      <w:pPr>
        <w:rPr>
          <w:b/>
        </w:rPr>
      </w:pPr>
    </w:p>
    <w:p w14:paraId="56976639" w14:textId="59A864A4" w:rsidR="00E40DED" w:rsidRDefault="00E40DED" w:rsidP="00E40DED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200620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09398E93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001F462B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D6A03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FF062A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E826DC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14:paraId="4AD38BE7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30AB042C" w14:textId="77777777"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Sincerely,</w:t>
      </w:r>
    </w:p>
    <w:p w14:paraId="2BCBD963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465F76CB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575D1CB1" w14:textId="77777777" w:rsidR="00B5025A" w:rsidRPr="00031EE5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2A228F10" w14:textId="77777777"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&lt;Signature&gt;</w:t>
      </w:r>
      <w:r>
        <w:rPr>
          <w:bCs/>
          <w:color w:val="000000"/>
        </w:rPr>
        <w:t xml:space="preserve"> </w:t>
      </w:r>
    </w:p>
    <w:p w14:paraId="0AD72DB6" w14:textId="77777777" w:rsidR="002732BB" w:rsidRDefault="002732BB" w:rsidP="00720993">
      <w:pPr>
        <w:rPr>
          <w:szCs w:val="22"/>
        </w:rPr>
      </w:pPr>
    </w:p>
    <w:p w14:paraId="7C014ADF" w14:textId="77777777" w:rsidR="00B5025A" w:rsidRDefault="00B5025A" w:rsidP="00720993">
      <w:pPr>
        <w:rPr>
          <w:szCs w:val="22"/>
        </w:rPr>
      </w:pPr>
    </w:p>
    <w:p w14:paraId="58A25036" w14:textId="77777777" w:rsidR="00B5025A" w:rsidRDefault="00B5025A" w:rsidP="00720993">
      <w:pPr>
        <w:rPr>
          <w:szCs w:val="22"/>
        </w:rPr>
      </w:pPr>
    </w:p>
    <w:p w14:paraId="65EC038D" w14:textId="77777777" w:rsidR="00B5025A" w:rsidRDefault="00B5025A" w:rsidP="00720993">
      <w:pPr>
        <w:rPr>
          <w:szCs w:val="22"/>
        </w:rPr>
      </w:pPr>
    </w:p>
    <w:p w14:paraId="2A51338E" w14:textId="36F9BEB0" w:rsidR="00B5025A" w:rsidRDefault="00B5025A" w:rsidP="00720993">
      <w:pPr>
        <w:rPr>
          <w:szCs w:val="22"/>
        </w:rPr>
      </w:pPr>
    </w:p>
    <w:p w14:paraId="261535AA" w14:textId="16B8786D" w:rsidR="00BD50CE" w:rsidRDefault="00BD50CE" w:rsidP="00720993">
      <w:pPr>
        <w:rPr>
          <w:szCs w:val="22"/>
        </w:rPr>
      </w:pPr>
    </w:p>
    <w:p w14:paraId="3DF0B3E1" w14:textId="5631A71D" w:rsidR="00BD50CE" w:rsidRDefault="00BD50CE" w:rsidP="00720993">
      <w:pPr>
        <w:rPr>
          <w:szCs w:val="22"/>
        </w:rPr>
      </w:pPr>
    </w:p>
    <w:p w14:paraId="49E4DE59" w14:textId="6C32DBDD" w:rsidR="00BD50CE" w:rsidRDefault="00BD50CE" w:rsidP="00720993">
      <w:pPr>
        <w:rPr>
          <w:szCs w:val="22"/>
        </w:rPr>
      </w:pPr>
    </w:p>
    <w:p w14:paraId="76299DD3" w14:textId="3598A143" w:rsidR="00BD50CE" w:rsidRDefault="00BD50CE" w:rsidP="00720993">
      <w:pPr>
        <w:rPr>
          <w:szCs w:val="22"/>
        </w:rPr>
      </w:pPr>
    </w:p>
    <w:p w14:paraId="3B6F59B0" w14:textId="39D08051" w:rsidR="00BD50CE" w:rsidRDefault="00BD50CE" w:rsidP="00720993">
      <w:pPr>
        <w:rPr>
          <w:szCs w:val="22"/>
        </w:rPr>
      </w:pPr>
    </w:p>
    <w:p w14:paraId="0ED772EE" w14:textId="7A60BD38" w:rsidR="00BD50CE" w:rsidRDefault="00BD50CE" w:rsidP="00720993">
      <w:pPr>
        <w:rPr>
          <w:szCs w:val="22"/>
        </w:rPr>
      </w:pPr>
    </w:p>
    <w:p w14:paraId="6C48065A" w14:textId="22289206" w:rsidR="00BD50CE" w:rsidRDefault="00BD50CE" w:rsidP="00720993">
      <w:pPr>
        <w:rPr>
          <w:szCs w:val="22"/>
        </w:rPr>
      </w:pPr>
    </w:p>
    <w:p w14:paraId="0976B63E" w14:textId="2A3A15A2" w:rsidR="00BD50CE" w:rsidRDefault="00BD50CE" w:rsidP="00720993">
      <w:pPr>
        <w:rPr>
          <w:szCs w:val="22"/>
        </w:rPr>
      </w:pPr>
    </w:p>
    <w:p w14:paraId="115CA8AB" w14:textId="2ABF602B" w:rsidR="00BD50CE" w:rsidRDefault="00BD50CE" w:rsidP="00720993">
      <w:pPr>
        <w:rPr>
          <w:szCs w:val="22"/>
        </w:rPr>
      </w:pPr>
    </w:p>
    <w:p w14:paraId="0AD9265E" w14:textId="47A1A855" w:rsidR="00BD50CE" w:rsidRDefault="00BD50CE" w:rsidP="00720993">
      <w:pPr>
        <w:rPr>
          <w:szCs w:val="22"/>
        </w:rPr>
      </w:pPr>
    </w:p>
    <w:p w14:paraId="1FC3A9F6" w14:textId="305BF71E" w:rsidR="00BD50CE" w:rsidRDefault="00BD50CE" w:rsidP="00720993">
      <w:pPr>
        <w:rPr>
          <w:szCs w:val="22"/>
        </w:rPr>
      </w:pPr>
    </w:p>
    <w:p w14:paraId="53240EF1" w14:textId="295E139C" w:rsidR="00BD50CE" w:rsidRDefault="00BD50CE" w:rsidP="00720993">
      <w:pPr>
        <w:rPr>
          <w:szCs w:val="22"/>
        </w:rPr>
      </w:pPr>
    </w:p>
    <w:p w14:paraId="19231C45" w14:textId="73003950" w:rsidR="00BD50CE" w:rsidRDefault="00BD50CE" w:rsidP="00720993">
      <w:pPr>
        <w:rPr>
          <w:szCs w:val="22"/>
        </w:rPr>
      </w:pPr>
    </w:p>
    <w:p w14:paraId="6AA39F61" w14:textId="22264D0B" w:rsidR="00BD50CE" w:rsidRDefault="00BD50CE" w:rsidP="00720993">
      <w:pPr>
        <w:rPr>
          <w:szCs w:val="22"/>
        </w:rPr>
      </w:pPr>
    </w:p>
    <w:p w14:paraId="32665BB0" w14:textId="25C99082" w:rsidR="00BD50CE" w:rsidRDefault="00BD50CE" w:rsidP="00720993">
      <w:pPr>
        <w:rPr>
          <w:szCs w:val="22"/>
        </w:rPr>
      </w:pPr>
    </w:p>
    <w:p w14:paraId="40B9A105" w14:textId="21A421C6" w:rsidR="00BD50CE" w:rsidRDefault="00BD50CE" w:rsidP="00720993">
      <w:pPr>
        <w:rPr>
          <w:szCs w:val="22"/>
        </w:rPr>
      </w:pPr>
    </w:p>
    <w:p w14:paraId="30B06A1E" w14:textId="77777777" w:rsidR="00BD50CE" w:rsidRDefault="00BD50CE" w:rsidP="00720993">
      <w:pPr>
        <w:rPr>
          <w:szCs w:val="22"/>
        </w:rPr>
      </w:pPr>
    </w:p>
    <w:p w14:paraId="70495E20" w14:textId="49ACD1FC" w:rsidR="00BD50CE" w:rsidRDefault="00BD50CE" w:rsidP="00720993">
      <w:pPr>
        <w:rPr>
          <w:szCs w:val="22"/>
        </w:rPr>
      </w:pPr>
    </w:p>
    <w:p w14:paraId="0813425A" w14:textId="65E51D5B" w:rsidR="00BD50CE" w:rsidRDefault="00BD50CE" w:rsidP="00720993">
      <w:pPr>
        <w:rPr>
          <w:szCs w:val="22"/>
        </w:rPr>
      </w:pPr>
    </w:p>
    <w:p w14:paraId="03F3CCE0" w14:textId="3B0750AB" w:rsidR="00BD50CE" w:rsidRDefault="00BD50CE" w:rsidP="00720993">
      <w:pPr>
        <w:rPr>
          <w:szCs w:val="22"/>
        </w:rPr>
      </w:pPr>
    </w:p>
    <w:p w14:paraId="0833A7AE" w14:textId="77777777" w:rsidR="00B5025A" w:rsidRDefault="00B5025A" w:rsidP="00720993">
      <w:pPr>
        <w:rPr>
          <w:szCs w:val="22"/>
        </w:rPr>
      </w:pPr>
    </w:p>
    <w:p w14:paraId="5E644A18" w14:textId="77777777" w:rsidR="001B7DD3" w:rsidRDefault="001B7DD3" w:rsidP="001B7DD3">
      <w:r>
        <w:t>You can get this information for free in other formats, such as large print, braille, or audio. Call &lt;toll free number&gt;. The call is free.</w:t>
      </w:r>
    </w:p>
    <w:p w14:paraId="654F208C" w14:textId="77777777" w:rsidR="00B5025A" w:rsidRDefault="00B5025A" w:rsidP="00720993">
      <w:pPr>
        <w:rPr>
          <w:szCs w:val="22"/>
        </w:rPr>
      </w:pPr>
    </w:p>
    <w:p w14:paraId="543CE35B" w14:textId="5B049F7D" w:rsidR="008614AC" w:rsidRPr="00BE0DB9" w:rsidRDefault="008614AC" w:rsidP="008614AC">
      <w:r w:rsidRPr="00BE0DB9">
        <w:t>“ATTENTION: If you speak [insert language], language assistance services, free of charge, are available to you. Call 1-XXX-XXX-XXXX (TTY: 1-XXX-XXX-XXXX).”</w:t>
      </w:r>
    </w:p>
    <w:p w14:paraId="27A08BB4" w14:textId="22AE78CE" w:rsidR="00040E93" w:rsidRDefault="00040E93" w:rsidP="00BD50CE">
      <w:pPr>
        <w:spacing w:line="276" w:lineRule="auto"/>
      </w:pPr>
    </w:p>
    <w:p w14:paraId="7F888958" w14:textId="196B921F" w:rsidR="00176851" w:rsidRPr="009E3400" w:rsidRDefault="00176851" w:rsidP="00F86746">
      <w:pPr>
        <w:spacing w:line="276" w:lineRule="auto"/>
        <w:rPr>
          <w:szCs w:val="22"/>
        </w:rPr>
      </w:pPr>
      <w:r>
        <w:t>[</w:t>
      </w:r>
      <w:r w:rsidR="008614AC">
        <w:t>M</w:t>
      </w:r>
      <w:r>
        <w:t xml:space="preserve">aterial </w:t>
      </w:r>
      <w:r w:rsidR="008614AC">
        <w:t>ID</w:t>
      </w:r>
      <w:r>
        <w:t>]</w:t>
      </w:r>
      <w:bookmarkStart w:id="1" w:name="_GoBack"/>
      <w:bookmarkEnd w:id="1"/>
    </w:p>
    <w:sectPr w:rsidR="00176851" w:rsidRPr="009E3400" w:rsidSect="00B848F1">
      <w:headerReference w:type="default" r:id="rId10"/>
      <w:footerReference w:type="default" r:id="rId11"/>
      <w:pgSz w:w="12240" w:h="15840"/>
      <w:pgMar w:top="1440" w:right="1440" w:bottom="1440" w:left="144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BC130" w14:textId="77777777" w:rsidR="00E8207D" w:rsidRDefault="00E8207D">
      <w:r>
        <w:separator/>
      </w:r>
    </w:p>
  </w:endnote>
  <w:endnote w:type="continuationSeparator" w:id="0">
    <w:p w14:paraId="1A657A09" w14:textId="77777777" w:rsidR="00E8207D" w:rsidRDefault="00E8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DE7A3" w14:textId="77777777" w:rsidR="00F47BCA" w:rsidRDefault="00F47BCA" w:rsidP="002732BB">
    <w:pPr>
      <w:autoSpaceDE w:val="0"/>
      <w:autoSpaceDN w:val="0"/>
      <w:adjustRightInd w:val="0"/>
      <w:ind w:left="1080" w:hanging="360"/>
      <w:rPr>
        <w:bCs/>
        <w:color w:val="000000"/>
      </w:rPr>
    </w:pPr>
  </w:p>
  <w:p w14:paraId="277C4889" w14:textId="46BE51BF" w:rsidR="00F47BCA" w:rsidRPr="002A47A9" w:rsidRDefault="00F47BCA" w:rsidP="00B848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="00564AE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 xml:space="preserve">Medicare </w:t>
    </w:r>
    <w:r w:rsidR="00C803EA">
      <w:rPr>
        <w:rFonts w:ascii="Arial" w:hAnsi="Arial" w:cs="Arial"/>
        <w:color w:val="000000"/>
        <w:sz w:val="20"/>
        <w:szCs w:val="20"/>
      </w:rPr>
      <w:t>p</w:t>
    </w:r>
    <w:r w:rsidR="00DB0289">
      <w:rPr>
        <w:rFonts w:ascii="Arial" w:hAnsi="Arial" w:cs="Arial"/>
        <w:color w:val="000000"/>
        <w:sz w:val="20"/>
        <w:szCs w:val="20"/>
      </w:rPr>
      <w:t>lan</w:t>
    </w:r>
    <w:r w:rsidR="00E93C8C">
      <w:rPr>
        <w:rFonts w:ascii="Arial" w:hAnsi="Arial" w:cs="Arial"/>
        <w:color w:val="000000"/>
        <w:sz w:val="20"/>
        <w:szCs w:val="20"/>
      </w:rPr>
      <w:t>.</w:t>
    </w:r>
  </w:p>
  <w:p w14:paraId="65F76DF5" w14:textId="77777777" w:rsidR="00F47BCA" w:rsidRDefault="00F47BCA" w:rsidP="002732BB">
    <w:pPr>
      <w:pStyle w:val="Footer"/>
    </w:pPr>
  </w:p>
  <w:p w14:paraId="60424710" w14:textId="77777777" w:rsidR="00F47BCA" w:rsidRDefault="00F47B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FFE15" w14:textId="77777777" w:rsidR="00E8207D" w:rsidRDefault="00E8207D">
      <w:r>
        <w:separator/>
      </w:r>
    </w:p>
  </w:footnote>
  <w:footnote w:type="continuationSeparator" w:id="0">
    <w:p w14:paraId="5286937E" w14:textId="77777777" w:rsidR="00E8207D" w:rsidRDefault="00E82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A6DB5" w14:textId="77777777" w:rsidR="00F47BCA" w:rsidRDefault="00F47BCA" w:rsidP="003252AC">
    <w:pPr>
      <w:ind w:left="-720"/>
      <w:rPr>
        <w:rFonts w:ascii="Tahoma" w:hAnsi="Tahoma" w:cs="Tahoma"/>
        <w:sz w:val="22"/>
        <w:szCs w:val="22"/>
      </w:rPr>
    </w:pPr>
  </w:p>
  <w:p w14:paraId="013F70BB" w14:textId="77777777" w:rsidR="00F47BCA" w:rsidRDefault="00F47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58E4"/>
    <w:multiLevelType w:val="hybridMultilevel"/>
    <w:tmpl w:val="D6F2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D4B11"/>
    <w:multiLevelType w:val="hybridMultilevel"/>
    <w:tmpl w:val="186C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BARA GULLICK">
    <w15:presenceInfo w15:providerId="AD" w15:userId="S-1-5-21-4095628063-3556742122-3606576086-73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79"/>
    <w:rsid w:val="00000CFD"/>
    <w:rsid w:val="0000132E"/>
    <w:rsid w:val="000013D5"/>
    <w:rsid w:val="0000205C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20DA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7AB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474"/>
    <w:rsid w:val="000269D6"/>
    <w:rsid w:val="00026C6F"/>
    <w:rsid w:val="00027119"/>
    <w:rsid w:val="00027213"/>
    <w:rsid w:val="00027E5C"/>
    <w:rsid w:val="0003171D"/>
    <w:rsid w:val="000319FA"/>
    <w:rsid w:val="00031EE5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0E93"/>
    <w:rsid w:val="000417E4"/>
    <w:rsid w:val="00041908"/>
    <w:rsid w:val="0004200E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33E9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0D7F"/>
    <w:rsid w:val="0007141E"/>
    <w:rsid w:val="00071473"/>
    <w:rsid w:val="00072E92"/>
    <w:rsid w:val="00072F30"/>
    <w:rsid w:val="000743B1"/>
    <w:rsid w:val="00074B92"/>
    <w:rsid w:val="0007507A"/>
    <w:rsid w:val="00075209"/>
    <w:rsid w:val="00075702"/>
    <w:rsid w:val="00076954"/>
    <w:rsid w:val="000770BA"/>
    <w:rsid w:val="0008028F"/>
    <w:rsid w:val="000805DD"/>
    <w:rsid w:val="000809E1"/>
    <w:rsid w:val="000819A8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1E7E"/>
    <w:rsid w:val="0009287A"/>
    <w:rsid w:val="00093266"/>
    <w:rsid w:val="0009341F"/>
    <w:rsid w:val="000939EF"/>
    <w:rsid w:val="0009479D"/>
    <w:rsid w:val="00094C36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4A58"/>
    <w:rsid w:val="000B4E66"/>
    <w:rsid w:val="000B50AC"/>
    <w:rsid w:val="000B570A"/>
    <w:rsid w:val="000B570F"/>
    <w:rsid w:val="000B618A"/>
    <w:rsid w:val="000B74DB"/>
    <w:rsid w:val="000B77DF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609"/>
    <w:rsid w:val="000D3782"/>
    <w:rsid w:val="000D3B54"/>
    <w:rsid w:val="000D4419"/>
    <w:rsid w:val="000D575D"/>
    <w:rsid w:val="000D6220"/>
    <w:rsid w:val="000D7521"/>
    <w:rsid w:val="000E02EE"/>
    <w:rsid w:val="000E1615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48AF"/>
    <w:rsid w:val="000F51B2"/>
    <w:rsid w:val="000F59A0"/>
    <w:rsid w:val="000F5ADE"/>
    <w:rsid w:val="000F5EA5"/>
    <w:rsid w:val="000F632D"/>
    <w:rsid w:val="000F64C8"/>
    <w:rsid w:val="000F6CA0"/>
    <w:rsid w:val="000F6E99"/>
    <w:rsid w:val="000F744B"/>
    <w:rsid w:val="000F76D2"/>
    <w:rsid w:val="000F796B"/>
    <w:rsid w:val="001006F5"/>
    <w:rsid w:val="00101310"/>
    <w:rsid w:val="0010205F"/>
    <w:rsid w:val="00103F72"/>
    <w:rsid w:val="00104AC1"/>
    <w:rsid w:val="00104B1A"/>
    <w:rsid w:val="00105548"/>
    <w:rsid w:val="001070CD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780"/>
    <w:rsid w:val="00114D67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3921"/>
    <w:rsid w:val="00124586"/>
    <w:rsid w:val="00124763"/>
    <w:rsid w:val="00125693"/>
    <w:rsid w:val="001263AE"/>
    <w:rsid w:val="0012644A"/>
    <w:rsid w:val="00126511"/>
    <w:rsid w:val="00126636"/>
    <w:rsid w:val="00126830"/>
    <w:rsid w:val="00126B57"/>
    <w:rsid w:val="00127C6E"/>
    <w:rsid w:val="001313C5"/>
    <w:rsid w:val="0013215D"/>
    <w:rsid w:val="00132758"/>
    <w:rsid w:val="001329AA"/>
    <w:rsid w:val="00132F6C"/>
    <w:rsid w:val="00133221"/>
    <w:rsid w:val="001334BB"/>
    <w:rsid w:val="001336E2"/>
    <w:rsid w:val="00133F9B"/>
    <w:rsid w:val="001350D6"/>
    <w:rsid w:val="0013611C"/>
    <w:rsid w:val="00136CBA"/>
    <w:rsid w:val="00137A22"/>
    <w:rsid w:val="00137DDE"/>
    <w:rsid w:val="00140208"/>
    <w:rsid w:val="00141B1B"/>
    <w:rsid w:val="00141C20"/>
    <w:rsid w:val="00141C69"/>
    <w:rsid w:val="001423D4"/>
    <w:rsid w:val="00142F35"/>
    <w:rsid w:val="001432E4"/>
    <w:rsid w:val="00144533"/>
    <w:rsid w:val="001449AA"/>
    <w:rsid w:val="00147728"/>
    <w:rsid w:val="00147A2D"/>
    <w:rsid w:val="0015026E"/>
    <w:rsid w:val="001505F2"/>
    <w:rsid w:val="00152E35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5862"/>
    <w:rsid w:val="00166A27"/>
    <w:rsid w:val="001670A8"/>
    <w:rsid w:val="00167C1B"/>
    <w:rsid w:val="00167E0E"/>
    <w:rsid w:val="00170411"/>
    <w:rsid w:val="001710E6"/>
    <w:rsid w:val="00172AA0"/>
    <w:rsid w:val="00172FFB"/>
    <w:rsid w:val="001734C1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796"/>
    <w:rsid w:val="00176851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63C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039"/>
    <w:rsid w:val="001B34A6"/>
    <w:rsid w:val="001B3776"/>
    <w:rsid w:val="001B40B0"/>
    <w:rsid w:val="001B4D3F"/>
    <w:rsid w:val="001B62D1"/>
    <w:rsid w:val="001B7773"/>
    <w:rsid w:val="001B7C62"/>
    <w:rsid w:val="001B7DD3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1A0D"/>
    <w:rsid w:val="001E219F"/>
    <w:rsid w:val="001E27CD"/>
    <w:rsid w:val="001E2E81"/>
    <w:rsid w:val="001E2FE3"/>
    <w:rsid w:val="001E325F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5810"/>
    <w:rsid w:val="001F6976"/>
    <w:rsid w:val="001F6E6C"/>
    <w:rsid w:val="001F79FC"/>
    <w:rsid w:val="00200356"/>
    <w:rsid w:val="0020047D"/>
    <w:rsid w:val="00200620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34A"/>
    <w:rsid w:val="00211557"/>
    <w:rsid w:val="00211EB6"/>
    <w:rsid w:val="0021384C"/>
    <w:rsid w:val="0021391F"/>
    <w:rsid w:val="002139EA"/>
    <w:rsid w:val="00213F37"/>
    <w:rsid w:val="00214092"/>
    <w:rsid w:val="0021456E"/>
    <w:rsid w:val="00214B0C"/>
    <w:rsid w:val="00215381"/>
    <w:rsid w:val="00215518"/>
    <w:rsid w:val="00216376"/>
    <w:rsid w:val="00216AAE"/>
    <w:rsid w:val="00216AE0"/>
    <w:rsid w:val="00216D92"/>
    <w:rsid w:val="00216E47"/>
    <w:rsid w:val="00217C4C"/>
    <w:rsid w:val="002200BF"/>
    <w:rsid w:val="0022130F"/>
    <w:rsid w:val="0022228C"/>
    <w:rsid w:val="002223F1"/>
    <w:rsid w:val="0022263E"/>
    <w:rsid w:val="00222F05"/>
    <w:rsid w:val="00224843"/>
    <w:rsid w:val="00224EC7"/>
    <w:rsid w:val="00224F17"/>
    <w:rsid w:val="00225588"/>
    <w:rsid w:val="00225A4E"/>
    <w:rsid w:val="00225F31"/>
    <w:rsid w:val="002261C5"/>
    <w:rsid w:val="0022672C"/>
    <w:rsid w:val="00226FB2"/>
    <w:rsid w:val="002300A4"/>
    <w:rsid w:val="00230427"/>
    <w:rsid w:val="00230436"/>
    <w:rsid w:val="00230EFD"/>
    <w:rsid w:val="00231EDC"/>
    <w:rsid w:val="00232627"/>
    <w:rsid w:val="00232FF6"/>
    <w:rsid w:val="0023379B"/>
    <w:rsid w:val="00234006"/>
    <w:rsid w:val="0023402B"/>
    <w:rsid w:val="002347D3"/>
    <w:rsid w:val="00234A0C"/>
    <w:rsid w:val="00234A73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64C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AA1"/>
    <w:rsid w:val="00263D77"/>
    <w:rsid w:val="00263FAC"/>
    <w:rsid w:val="002640E6"/>
    <w:rsid w:val="0026482F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78ED"/>
    <w:rsid w:val="00290372"/>
    <w:rsid w:val="00291376"/>
    <w:rsid w:val="00291ECC"/>
    <w:rsid w:val="002921AF"/>
    <w:rsid w:val="00293D40"/>
    <w:rsid w:val="00293FB3"/>
    <w:rsid w:val="002947D0"/>
    <w:rsid w:val="002947E2"/>
    <w:rsid w:val="0029506A"/>
    <w:rsid w:val="00295DC8"/>
    <w:rsid w:val="002968BB"/>
    <w:rsid w:val="002979EE"/>
    <w:rsid w:val="00297D5A"/>
    <w:rsid w:val="00297FEB"/>
    <w:rsid w:val="002A0D59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9F2"/>
    <w:rsid w:val="002B2F76"/>
    <w:rsid w:val="002B3812"/>
    <w:rsid w:val="002B4BFE"/>
    <w:rsid w:val="002B5964"/>
    <w:rsid w:val="002B5C87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30C5"/>
    <w:rsid w:val="002D5B0F"/>
    <w:rsid w:val="002D6227"/>
    <w:rsid w:val="002D6A03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7A0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2F777F"/>
    <w:rsid w:val="0030158A"/>
    <w:rsid w:val="00302E21"/>
    <w:rsid w:val="00302F7D"/>
    <w:rsid w:val="00303708"/>
    <w:rsid w:val="00304B64"/>
    <w:rsid w:val="003052A5"/>
    <w:rsid w:val="00305CE5"/>
    <w:rsid w:val="00305CEB"/>
    <w:rsid w:val="003063CB"/>
    <w:rsid w:val="00306A27"/>
    <w:rsid w:val="00306D9C"/>
    <w:rsid w:val="00307BB6"/>
    <w:rsid w:val="0031043E"/>
    <w:rsid w:val="003107E1"/>
    <w:rsid w:val="00311265"/>
    <w:rsid w:val="00311D7A"/>
    <w:rsid w:val="00311E94"/>
    <w:rsid w:val="00312255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191"/>
    <w:rsid w:val="00321277"/>
    <w:rsid w:val="0032198B"/>
    <w:rsid w:val="00321DF8"/>
    <w:rsid w:val="00322187"/>
    <w:rsid w:val="003231B9"/>
    <w:rsid w:val="00323A5A"/>
    <w:rsid w:val="003242E4"/>
    <w:rsid w:val="003246D3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6287"/>
    <w:rsid w:val="0034655E"/>
    <w:rsid w:val="0034793B"/>
    <w:rsid w:val="0035013A"/>
    <w:rsid w:val="00351A8E"/>
    <w:rsid w:val="00351F54"/>
    <w:rsid w:val="003538D3"/>
    <w:rsid w:val="00353FA3"/>
    <w:rsid w:val="00353FDC"/>
    <w:rsid w:val="00354078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3C19"/>
    <w:rsid w:val="00364AF3"/>
    <w:rsid w:val="0036574B"/>
    <w:rsid w:val="00365A0D"/>
    <w:rsid w:val="003667F4"/>
    <w:rsid w:val="00370E22"/>
    <w:rsid w:val="00371094"/>
    <w:rsid w:val="00371EDD"/>
    <w:rsid w:val="00372B0A"/>
    <w:rsid w:val="003736F9"/>
    <w:rsid w:val="003738D6"/>
    <w:rsid w:val="00373B7A"/>
    <w:rsid w:val="00373E96"/>
    <w:rsid w:val="003742CA"/>
    <w:rsid w:val="00376C84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6B4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82E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5F5F"/>
    <w:rsid w:val="003C7162"/>
    <w:rsid w:val="003C72F6"/>
    <w:rsid w:val="003C73F5"/>
    <w:rsid w:val="003C761D"/>
    <w:rsid w:val="003C7F9B"/>
    <w:rsid w:val="003D0B7B"/>
    <w:rsid w:val="003D1479"/>
    <w:rsid w:val="003D1CE1"/>
    <w:rsid w:val="003D23DE"/>
    <w:rsid w:val="003D26B5"/>
    <w:rsid w:val="003D29B6"/>
    <w:rsid w:val="003D29DC"/>
    <w:rsid w:val="003D309B"/>
    <w:rsid w:val="003D3636"/>
    <w:rsid w:val="003D36D1"/>
    <w:rsid w:val="003D3C79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A26"/>
    <w:rsid w:val="003E4E15"/>
    <w:rsid w:val="003E52C4"/>
    <w:rsid w:val="003E5415"/>
    <w:rsid w:val="003E56D7"/>
    <w:rsid w:val="003E5BF8"/>
    <w:rsid w:val="003E60C7"/>
    <w:rsid w:val="003E63FB"/>
    <w:rsid w:val="003E6BBA"/>
    <w:rsid w:val="003E74C1"/>
    <w:rsid w:val="003E7608"/>
    <w:rsid w:val="003E7AB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0AA3"/>
    <w:rsid w:val="00421EC4"/>
    <w:rsid w:val="004222F0"/>
    <w:rsid w:val="00422AEB"/>
    <w:rsid w:val="00422C74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279E9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3A76"/>
    <w:rsid w:val="004557B1"/>
    <w:rsid w:val="0045582C"/>
    <w:rsid w:val="00455D15"/>
    <w:rsid w:val="00455D91"/>
    <w:rsid w:val="00455FAD"/>
    <w:rsid w:val="004563DB"/>
    <w:rsid w:val="00456AE8"/>
    <w:rsid w:val="00457053"/>
    <w:rsid w:val="00457D66"/>
    <w:rsid w:val="00457EEC"/>
    <w:rsid w:val="00460D52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6952"/>
    <w:rsid w:val="004771F3"/>
    <w:rsid w:val="004774A1"/>
    <w:rsid w:val="00477C9C"/>
    <w:rsid w:val="0048091A"/>
    <w:rsid w:val="00482B7A"/>
    <w:rsid w:val="004832A0"/>
    <w:rsid w:val="00483EE8"/>
    <w:rsid w:val="004840C0"/>
    <w:rsid w:val="00486127"/>
    <w:rsid w:val="004876E2"/>
    <w:rsid w:val="00487B70"/>
    <w:rsid w:val="00487CD1"/>
    <w:rsid w:val="004901CC"/>
    <w:rsid w:val="004904FB"/>
    <w:rsid w:val="00490BA4"/>
    <w:rsid w:val="004912B2"/>
    <w:rsid w:val="00491CC2"/>
    <w:rsid w:val="00492473"/>
    <w:rsid w:val="004924F3"/>
    <w:rsid w:val="0049280B"/>
    <w:rsid w:val="00492905"/>
    <w:rsid w:val="00492E36"/>
    <w:rsid w:val="00493677"/>
    <w:rsid w:val="004939CD"/>
    <w:rsid w:val="0049420F"/>
    <w:rsid w:val="004949D9"/>
    <w:rsid w:val="00494CB6"/>
    <w:rsid w:val="00494F7C"/>
    <w:rsid w:val="004953A7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A7DDC"/>
    <w:rsid w:val="004A7DF0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0DE4"/>
    <w:rsid w:val="004C1ED0"/>
    <w:rsid w:val="004C25C9"/>
    <w:rsid w:val="004C2784"/>
    <w:rsid w:val="004C3AE2"/>
    <w:rsid w:val="004C450F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251"/>
    <w:rsid w:val="004E748D"/>
    <w:rsid w:val="004F00E9"/>
    <w:rsid w:val="004F0488"/>
    <w:rsid w:val="004F0A6C"/>
    <w:rsid w:val="004F0D13"/>
    <w:rsid w:val="004F10A9"/>
    <w:rsid w:val="004F142E"/>
    <w:rsid w:val="004F1943"/>
    <w:rsid w:val="004F19DD"/>
    <w:rsid w:val="004F2021"/>
    <w:rsid w:val="004F28D3"/>
    <w:rsid w:val="004F30AF"/>
    <w:rsid w:val="004F3142"/>
    <w:rsid w:val="004F37FE"/>
    <w:rsid w:val="004F3DB4"/>
    <w:rsid w:val="004F3E7E"/>
    <w:rsid w:val="004F49F1"/>
    <w:rsid w:val="004F4AE2"/>
    <w:rsid w:val="004F5160"/>
    <w:rsid w:val="004F539B"/>
    <w:rsid w:val="004F5F32"/>
    <w:rsid w:val="004F70C1"/>
    <w:rsid w:val="004F715F"/>
    <w:rsid w:val="004F7637"/>
    <w:rsid w:val="004F7802"/>
    <w:rsid w:val="004F7F6F"/>
    <w:rsid w:val="005011FB"/>
    <w:rsid w:val="0050139F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1D36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156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47F80"/>
    <w:rsid w:val="0055119E"/>
    <w:rsid w:val="00551CB4"/>
    <w:rsid w:val="0055217B"/>
    <w:rsid w:val="00552338"/>
    <w:rsid w:val="0055395B"/>
    <w:rsid w:val="0055424B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CFA"/>
    <w:rsid w:val="00560D39"/>
    <w:rsid w:val="00560EE9"/>
    <w:rsid w:val="00561418"/>
    <w:rsid w:val="00561F26"/>
    <w:rsid w:val="00562547"/>
    <w:rsid w:val="00562EF4"/>
    <w:rsid w:val="005631A3"/>
    <w:rsid w:val="005639BF"/>
    <w:rsid w:val="00563CCD"/>
    <w:rsid w:val="0056420E"/>
    <w:rsid w:val="005643DF"/>
    <w:rsid w:val="00564AE9"/>
    <w:rsid w:val="00567220"/>
    <w:rsid w:val="00567264"/>
    <w:rsid w:val="00570FF2"/>
    <w:rsid w:val="00571C5F"/>
    <w:rsid w:val="00572AC9"/>
    <w:rsid w:val="005738BF"/>
    <w:rsid w:val="00573F3A"/>
    <w:rsid w:val="00574651"/>
    <w:rsid w:val="00575B6D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1BC6"/>
    <w:rsid w:val="005829F8"/>
    <w:rsid w:val="00584724"/>
    <w:rsid w:val="00584F1F"/>
    <w:rsid w:val="00584F4B"/>
    <w:rsid w:val="0058515C"/>
    <w:rsid w:val="005861BC"/>
    <w:rsid w:val="005872CF"/>
    <w:rsid w:val="00587556"/>
    <w:rsid w:val="00587A7A"/>
    <w:rsid w:val="005913D8"/>
    <w:rsid w:val="005915FB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944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4CB"/>
    <w:rsid w:val="005B689D"/>
    <w:rsid w:val="005C07DB"/>
    <w:rsid w:val="005C15D5"/>
    <w:rsid w:val="005C2876"/>
    <w:rsid w:val="005C34AA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DF1"/>
    <w:rsid w:val="005E2F20"/>
    <w:rsid w:val="005E2FBD"/>
    <w:rsid w:val="005E3767"/>
    <w:rsid w:val="005E3A2C"/>
    <w:rsid w:val="005E4008"/>
    <w:rsid w:val="005E4650"/>
    <w:rsid w:val="005E52AE"/>
    <w:rsid w:val="005E574F"/>
    <w:rsid w:val="005E5861"/>
    <w:rsid w:val="005E7F97"/>
    <w:rsid w:val="005F0114"/>
    <w:rsid w:val="005F072D"/>
    <w:rsid w:val="005F26FA"/>
    <w:rsid w:val="005F3034"/>
    <w:rsid w:val="005F5988"/>
    <w:rsid w:val="005F5E5D"/>
    <w:rsid w:val="005F5E63"/>
    <w:rsid w:val="005F5ECF"/>
    <w:rsid w:val="005F5FA6"/>
    <w:rsid w:val="005F653B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91A"/>
    <w:rsid w:val="00615FD3"/>
    <w:rsid w:val="00620315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084"/>
    <w:rsid w:val="006267F4"/>
    <w:rsid w:val="00626A08"/>
    <w:rsid w:val="00626EE1"/>
    <w:rsid w:val="006274C5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482"/>
    <w:rsid w:val="00642646"/>
    <w:rsid w:val="00642998"/>
    <w:rsid w:val="00642D82"/>
    <w:rsid w:val="006439A8"/>
    <w:rsid w:val="006464DC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57E1F"/>
    <w:rsid w:val="0066042A"/>
    <w:rsid w:val="00660740"/>
    <w:rsid w:val="00661C8B"/>
    <w:rsid w:val="006634D9"/>
    <w:rsid w:val="006638B5"/>
    <w:rsid w:val="006638CF"/>
    <w:rsid w:val="006639E8"/>
    <w:rsid w:val="00663A5C"/>
    <w:rsid w:val="0066431D"/>
    <w:rsid w:val="00664D24"/>
    <w:rsid w:val="00664ED1"/>
    <w:rsid w:val="0066519E"/>
    <w:rsid w:val="00665535"/>
    <w:rsid w:val="00667801"/>
    <w:rsid w:val="00667E7D"/>
    <w:rsid w:val="006702A1"/>
    <w:rsid w:val="00670DE0"/>
    <w:rsid w:val="00670EC0"/>
    <w:rsid w:val="00670ED7"/>
    <w:rsid w:val="006712D0"/>
    <w:rsid w:val="00671BF2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6ABF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1F2A"/>
    <w:rsid w:val="006926C6"/>
    <w:rsid w:val="00692A7D"/>
    <w:rsid w:val="00692DD3"/>
    <w:rsid w:val="00693E5F"/>
    <w:rsid w:val="006944E7"/>
    <w:rsid w:val="00695261"/>
    <w:rsid w:val="00695BD3"/>
    <w:rsid w:val="00695DE1"/>
    <w:rsid w:val="00695EBA"/>
    <w:rsid w:val="0069617C"/>
    <w:rsid w:val="006963B2"/>
    <w:rsid w:val="0069690A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58BF"/>
    <w:rsid w:val="006A62A3"/>
    <w:rsid w:val="006A7804"/>
    <w:rsid w:val="006B05E8"/>
    <w:rsid w:val="006B1D6A"/>
    <w:rsid w:val="006B208D"/>
    <w:rsid w:val="006B59A0"/>
    <w:rsid w:val="006B5A59"/>
    <w:rsid w:val="006B5ED1"/>
    <w:rsid w:val="006B5F49"/>
    <w:rsid w:val="006B65E2"/>
    <w:rsid w:val="006B727F"/>
    <w:rsid w:val="006B7734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8CB"/>
    <w:rsid w:val="006C7A62"/>
    <w:rsid w:val="006C7BC7"/>
    <w:rsid w:val="006D0D7E"/>
    <w:rsid w:val="006D599F"/>
    <w:rsid w:val="006D64E3"/>
    <w:rsid w:val="006D6AB0"/>
    <w:rsid w:val="006D78FF"/>
    <w:rsid w:val="006E14C7"/>
    <w:rsid w:val="006E172F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1978"/>
    <w:rsid w:val="007037BD"/>
    <w:rsid w:val="007045A7"/>
    <w:rsid w:val="00706A6B"/>
    <w:rsid w:val="00706FA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2C0"/>
    <w:rsid w:val="00712D59"/>
    <w:rsid w:val="0071307C"/>
    <w:rsid w:val="007138FF"/>
    <w:rsid w:val="00714173"/>
    <w:rsid w:val="00715839"/>
    <w:rsid w:val="00715E31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4D5"/>
    <w:rsid w:val="00724841"/>
    <w:rsid w:val="00726152"/>
    <w:rsid w:val="00726BF3"/>
    <w:rsid w:val="00726C11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69A9"/>
    <w:rsid w:val="00740D7F"/>
    <w:rsid w:val="0074150F"/>
    <w:rsid w:val="00741FA3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47632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018D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0578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5EF1"/>
    <w:rsid w:val="007B68C7"/>
    <w:rsid w:val="007B6B6E"/>
    <w:rsid w:val="007B7650"/>
    <w:rsid w:val="007B7A42"/>
    <w:rsid w:val="007C0672"/>
    <w:rsid w:val="007C0714"/>
    <w:rsid w:val="007C075C"/>
    <w:rsid w:val="007C13B3"/>
    <w:rsid w:val="007C16C8"/>
    <w:rsid w:val="007C1ADA"/>
    <w:rsid w:val="007C1ADB"/>
    <w:rsid w:val="007C2C82"/>
    <w:rsid w:val="007C3046"/>
    <w:rsid w:val="007C393A"/>
    <w:rsid w:val="007C3B5D"/>
    <w:rsid w:val="007C3B67"/>
    <w:rsid w:val="007C3BC1"/>
    <w:rsid w:val="007C50B9"/>
    <w:rsid w:val="007C5140"/>
    <w:rsid w:val="007C58AC"/>
    <w:rsid w:val="007C68C4"/>
    <w:rsid w:val="007C709C"/>
    <w:rsid w:val="007C7B83"/>
    <w:rsid w:val="007D11A8"/>
    <w:rsid w:val="007D2320"/>
    <w:rsid w:val="007D2485"/>
    <w:rsid w:val="007D2790"/>
    <w:rsid w:val="007D2E65"/>
    <w:rsid w:val="007D34F4"/>
    <w:rsid w:val="007D42CB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1327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1819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C6E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9D5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6AB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1C0"/>
    <w:rsid w:val="00835679"/>
    <w:rsid w:val="008358E8"/>
    <w:rsid w:val="00836F84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86E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5C3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7ED"/>
    <w:rsid w:val="00856C7B"/>
    <w:rsid w:val="008570E6"/>
    <w:rsid w:val="008570FA"/>
    <w:rsid w:val="00857C15"/>
    <w:rsid w:val="008608CD"/>
    <w:rsid w:val="00861335"/>
    <w:rsid w:val="008614AA"/>
    <w:rsid w:val="008614AC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2F69"/>
    <w:rsid w:val="0087336B"/>
    <w:rsid w:val="008746AA"/>
    <w:rsid w:val="00876415"/>
    <w:rsid w:val="0087644C"/>
    <w:rsid w:val="00876CB3"/>
    <w:rsid w:val="00877016"/>
    <w:rsid w:val="0087717F"/>
    <w:rsid w:val="008778FB"/>
    <w:rsid w:val="008803E5"/>
    <w:rsid w:val="00880843"/>
    <w:rsid w:val="00880C91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54D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9731A"/>
    <w:rsid w:val="008A0219"/>
    <w:rsid w:val="008A023E"/>
    <w:rsid w:val="008A0355"/>
    <w:rsid w:val="008A0CAF"/>
    <w:rsid w:val="008A1260"/>
    <w:rsid w:val="008A130B"/>
    <w:rsid w:val="008A2151"/>
    <w:rsid w:val="008A22C1"/>
    <w:rsid w:val="008A2EF3"/>
    <w:rsid w:val="008A310C"/>
    <w:rsid w:val="008A33C8"/>
    <w:rsid w:val="008A3CA4"/>
    <w:rsid w:val="008A4AD9"/>
    <w:rsid w:val="008A4AF6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64C0"/>
    <w:rsid w:val="008B7365"/>
    <w:rsid w:val="008B741A"/>
    <w:rsid w:val="008B7E6F"/>
    <w:rsid w:val="008B7E79"/>
    <w:rsid w:val="008C007E"/>
    <w:rsid w:val="008C1307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C6B58"/>
    <w:rsid w:val="008D04A5"/>
    <w:rsid w:val="008D0B4E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DF"/>
    <w:rsid w:val="008E71E0"/>
    <w:rsid w:val="008E785B"/>
    <w:rsid w:val="008F271F"/>
    <w:rsid w:val="008F2987"/>
    <w:rsid w:val="008F2C94"/>
    <w:rsid w:val="008F2F06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2A4"/>
    <w:rsid w:val="00905B6A"/>
    <w:rsid w:val="00905CE9"/>
    <w:rsid w:val="0090618C"/>
    <w:rsid w:val="00906B25"/>
    <w:rsid w:val="00906DDE"/>
    <w:rsid w:val="009071F6"/>
    <w:rsid w:val="0090736F"/>
    <w:rsid w:val="00907DA9"/>
    <w:rsid w:val="0091008C"/>
    <w:rsid w:val="009104A2"/>
    <w:rsid w:val="0091058A"/>
    <w:rsid w:val="00910A1E"/>
    <w:rsid w:val="00910D37"/>
    <w:rsid w:val="009114B4"/>
    <w:rsid w:val="0091173C"/>
    <w:rsid w:val="00912059"/>
    <w:rsid w:val="009124A4"/>
    <w:rsid w:val="009129A5"/>
    <w:rsid w:val="009132CB"/>
    <w:rsid w:val="009133A7"/>
    <w:rsid w:val="00913410"/>
    <w:rsid w:val="00913BF6"/>
    <w:rsid w:val="00914398"/>
    <w:rsid w:val="00914B93"/>
    <w:rsid w:val="00915A8F"/>
    <w:rsid w:val="00915C79"/>
    <w:rsid w:val="00915FFD"/>
    <w:rsid w:val="00916045"/>
    <w:rsid w:val="009160EE"/>
    <w:rsid w:val="009169F4"/>
    <w:rsid w:val="00917282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0932"/>
    <w:rsid w:val="009416FB"/>
    <w:rsid w:val="00941776"/>
    <w:rsid w:val="00942886"/>
    <w:rsid w:val="00943B80"/>
    <w:rsid w:val="00944256"/>
    <w:rsid w:val="009449EA"/>
    <w:rsid w:val="00944D2A"/>
    <w:rsid w:val="00945370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A31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4A73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125"/>
    <w:rsid w:val="009767A0"/>
    <w:rsid w:val="00977299"/>
    <w:rsid w:val="00980A30"/>
    <w:rsid w:val="00982ECA"/>
    <w:rsid w:val="009838EE"/>
    <w:rsid w:val="009842EE"/>
    <w:rsid w:val="009849A1"/>
    <w:rsid w:val="00985E26"/>
    <w:rsid w:val="00986863"/>
    <w:rsid w:val="00986A46"/>
    <w:rsid w:val="00986AA7"/>
    <w:rsid w:val="00986B87"/>
    <w:rsid w:val="00987117"/>
    <w:rsid w:val="0099097B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06E2"/>
    <w:rsid w:val="009A20C4"/>
    <w:rsid w:val="009A23F7"/>
    <w:rsid w:val="009A2DF2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B038D"/>
    <w:rsid w:val="009B0A7B"/>
    <w:rsid w:val="009B0D26"/>
    <w:rsid w:val="009B0E1A"/>
    <w:rsid w:val="009B1131"/>
    <w:rsid w:val="009B22A1"/>
    <w:rsid w:val="009B28DA"/>
    <w:rsid w:val="009B38B5"/>
    <w:rsid w:val="009B482F"/>
    <w:rsid w:val="009B5168"/>
    <w:rsid w:val="009B5653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10B"/>
    <w:rsid w:val="009E1554"/>
    <w:rsid w:val="009E2ABA"/>
    <w:rsid w:val="009E32C4"/>
    <w:rsid w:val="009E3400"/>
    <w:rsid w:val="009E424F"/>
    <w:rsid w:val="009E4403"/>
    <w:rsid w:val="009E5337"/>
    <w:rsid w:val="009E548A"/>
    <w:rsid w:val="009E5509"/>
    <w:rsid w:val="009E562A"/>
    <w:rsid w:val="009E56BE"/>
    <w:rsid w:val="009E5834"/>
    <w:rsid w:val="009E63AF"/>
    <w:rsid w:val="009E6C73"/>
    <w:rsid w:val="009E7337"/>
    <w:rsid w:val="009E75B4"/>
    <w:rsid w:val="009E7D46"/>
    <w:rsid w:val="009E7E39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5E4"/>
    <w:rsid w:val="009F78E8"/>
    <w:rsid w:val="009F79B1"/>
    <w:rsid w:val="009F7A6A"/>
    <w:rsid w:val="00A00335"/>
    <w:rsid w:val="00A0072A"/>
    <w:rsid w:val="00A0088E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06928"/>
    <w:rsid w:val="00A10177"/>
    <w:rsid w:val="00A10BAF"/>
    <w:rsid w:val="00A10CA5"/>
    <w:rsid w:val="00A11384"/>
    <w:rsid w:val="00A11CCA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20002"/>
    <w:rsid w:val="00A20457"/>
    <w:rsid w:val="00A2274D"/>
    <w:rsid w:val="00A22912"/>
    <w:rsid w:val="00A22A6A"/>
    <w:rsid w:val="00A23395"/>
    <w:rsid w:val="00A23D59"/>
    <w:rsid w:val="00A241D9"/>
    <w:rsid w:val="00A246BF"/>
    <w:rsid w:val="00A24A88"/>
    <w:rsid w:val="00A253E1"/>
    <w:rsid w:val="00A2617F"/>
    <w:rsid w:val="00A26C67"/>
    <w:rsid w:val="00A30267"/>
    <w:rsid w:val="00A30716"/>
    <w:rsid w:val="00A310BF"/>
    <w:rsid w:val="00A3149E"/>
    <w:rsid w:val="00A3165F"/>
    <w:rsid w:val="00A3239A"/>
    <w:rsid w:val="00A32A97"/>
    <w:rsid w:val="00A32E5F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3A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3641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4A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2567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842CA"/>
    <w:rsid w:val="00A87D1F"/>
    <w:rsid w:val="00A90298"/>
    <w:rsid w:val="00A9045D"/>
    <w:rsid w:val="00A90B9F"/>
    <w:rsid w:val="00A915A2"/>
    <w:rsid w:val="00A91FC0"/>
    <w:rsid w:val="00A91FED"/>
    <w:rsid w:val="00A930AB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0E0B"/>
    <w:rsid w:val="00AA17AF"/>
    <w:rsid w:val="00AA235E"/>
    <w:rsid w:val="00AA3247"/>
    <w:rsid w:val="00AA3A8A"/>
    <w:rsid w:val="00AA3D83"/>
    <w:rsid w:val="00AA3EA5"/>
    <w:rsid w:val="00AA4197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A7D69"/>
    <w:rsid w:val="00AB23AA"/>
    <w:rsid w:val="00AB33F9"/>
    <w:rsid w:val="00AB489F"/>
    <w:rsid w:val="00AB528E"/>
    <w:rsid w:val="00AB5340"/>
    <w:rsid w:val="00AB5604"/>
    <w:rsid w:val="00AB6B03"/>
    <w:rsid w:val="00AB6D70"/>
    <w:rsid w:val="00AB7A14"/>
    <w:rsid w:val="00AB7A2D"/>
    <w:rsid w:val="00AC063F"/>
    <w:rsid w:val="00AC0880"/>
    <w:rsid w:val="00AC13DD"/>
    <w:rsid w:val="00AC17FF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1D2D"/>
    <w:rsid w:val="00AD2653"/>
    <w:rsid w:val="00AD420F"/>
    <w:rsid w:val="00AD4449"/>
    <w:rsid w:val="00AD47E2"/>
    <w:rsid w:val="00AD5EA1"/>
    <w:rsid w:val="00AD6B4C"/>
    <w:rsid w:val="00AD7279"/>
    <w:rsid w:val="00AD7948"/>
    <w:rsid w:val="00AD7C4B"/>
    <w:rsid w:val="00AD7EBA"/>
    <w:rsid w:val="00AD7EE9"/>
    <w:rsid w:val="00AE00FF"/>
    <w:rsid w:val="00AE0431"/>
    <w:rsid w:val="00AE07BE"/>
    <w:rsid w:val="00AE0806"/>
    <w:rsid w:val="00AE1026"/>
    <w:rsid w:val="00AE17B0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C"/>
    <w:rsid w:val="00AE662D"/>
    <w:rsid w:val="00AE6996"/>
    <w:rsid w:val="00AE6E7C"/>
    <w:rsid w:val="00AE6FBB"/>
    <w:rsid w:val="00AE70C4"/>
    <w:rsid w:val="00AE7FC2"/>
    <w:rsid w:val="00AF0CCE"/>
    <w:rsid w:val="00AF144A"/>
    <w:rsid w:val="00AF1892"/>
    <w:rsid w:val="00AF2684"/>
    <w:rsid w:val="00AF272F"/>
    <w:rsid w:val="00AF2DEF"/>
    <w:rsid w:val="00AF3DA4"/>
    <w:rsid w:val="00AF5024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48B4"/>
    <w:rsid w:val="00B056DF"/>
    <w:rsid w:val="00B05A3B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5FF"/>
    <w:rsid w:val="00B2766C"/>
    <w:rsid w:val="00B27C2F"/>
    <w:rsid w:val="00B30404"/>
    <w:rsid w:val="00B30C25"/>
    <w:rsid w:val="00B30DE7"/>
    <w:rsid w:val="00B3156D"/>
    <w:rsid w:val="00B31584"/>
    <w:rsid w:val="00B31E1A"/>
    <w:rsid w:val="00B3233A"/>
    <w:rsid w:val="00B3234B"/>
    <w:rsid w:val="00B3299B"/>
    <w:rsid w:val="00B333BB"/>
    <w:rsid w:val="00B33628"/>
    <w:rsid w:val="00B33968"/>
    <w:rsid w:val="00B3446B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406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025A"/>
    <w:rsid w:val="00B50535"/>
    <w:rsid w:val="00B510CE"/>
    <w:rsid w:val="00B510F6"/>
    <w:rsid w:val="00B51371"/>
    <w:rsid w:val="00B5297B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0F27"/>
    <w:rsid w:val="00B6111C"/>
    <w:rsid w:val="00B612AC"/>
    <w:rsid w:val="00B61639"/>
    <w:rsid w:val="00B61CB8"/>
    <w:rsid w:val="00B621BE"/>
    <w:rsid w:val="00B62A6B"/>
    <w:rsid w:val="00B635B7"/>
    <w:rsid w:val="00B64EA6"/>
    <w:rsid w:val="00B6545B"/>
    <w:rsid w:val="00B65D6B"/>
    <w:rsid w:val="00B66D74"/>
    <w:rsid w:val="00B706A7"/>
    <w:rsid w:val="00B71458"/>
    <w:rsid w:val="00B71EDE"/>
    <w:rsid w:val="00B72324"/>
    <w:rsid w:val="00B73D24"/>
    <w:rsid w:val="00B74257"/>
    <w:rsid w:val="00B7512E"/>
    <w:rsid w:val="00B768C2"/>
    <w:rsid w:val="00B76EFF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8F1"/>
    <w:rsid w:val="00B84C6E"/>
    <w:rsid w:val="00B8590D"/>
    <w:rsid w:val="00B85C30"/>
    <w:rsid w:val="00B8707E"/>
    <w:rsid w:val="00B87423"/>
    <w:rsid w:val="00B90043"/>
    <w:rsid w:val="00B906D9"/>
    <w:rsid w:val="00B90A46"/>
    <w:rsid w:val="00B90F8D"/>
    <w:rsid w:val="00B91167"/>
    <w:rsid w:val="00B9137C"/>
    <w:rsid w:val="00B91977"/>
    <w:rsid w:val="00B927B2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51D"/>
    <w:rsid w:val="00B97A2E"/>
    <w:rsid w:val="00BA0185"/>
    <w:rsid w:val="00BA018F"/>
    <w:rsid w:val="00BA044A"/>
    <w:rsid w:val="00BA41D3"/>
    <w:rsid w:val="00BA427C"/>
    <w:rsid w:val="00BA494A"/>
    <w:rsid w:val="00BA52DA"/>
    <w:rsid w:val="00BA5F2D"/>
    <w:rsid w:val="00BA681C"/>
    <w:rsid w:val="00BA6DFD"/>
    <w:rsid w:val="00BA7838"/>
    <w:rsid w:val="00BB1091"/>
    <w:rsid w:val="00BB1178"/>
    <w:rsid w:val="00BB1631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2D5A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50C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20E8"/>
    <w:rsid w:val="00BF2923"/>
    <w:rsid w:val="00BF2D4D"/>
    <w:rsid w:val="00BF3658"/>
    <w:rsid w:val="00BF44FE"/>
    <w:rsid w:val="00BF48C8"/>
    <w:rsid w:val="00BF50B5"/>
    <w:rsid w:val="00BF57FB"/>
    <w:rsid w:val="00BF5A3E"/>
    <w:rsid w:val="00BF5B48"/>
    <w:rsid w:val="00BF62BA"/>
    <w:rsid w:val="00BF6B60"/>
    <w:rsid w:val="00BF6C39"/>
    <w:rsid w:val="00BF7307"/>
    <w:rsid w:val="00BF749D"/>
    <w:rsid w:val="00BF7BB2"/>
    <w:rsid w:val="00C019AA"/>
    <w:rsid w:val="00C028AF"/>
    <w:rsid w:val="00C02F07"/>
    <w:rsid w:val="00C0319C"/>
    <w:rsid w:val="00C06AA9"/>
    <w:rsid w:val="00C071F2"/>
    <w:rsid w:val="00C07333"/>
    <w:rsid w:val="00C078AA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6C71"/>
    <w:rsid w:val="00C17780"/>
    <w:rsid w:val="00C17AF4"/>
    <w:rsid w:val="00C2000A"/>
    <w:rsid w:val="00C2042E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790"/>
    <w:rsid w:val="00C33534"/>
    <w:rsid w:val="00C35875"/>
    <w:rsid w:val="00C36388"/>
    <w:rsid w:val="00C36DD4"/>
    <w:rsid w:val="00C37CE9"/>
    <w:rsid w:val="00C403C0"/>
    <w:rsid w:val="00C405E8"/>
    <w:rsid w:val="00C406F7"/>
    <w:rsid w:val="00C41919"/>
    <w:rsid w:val="00C42977"/>
    <w:rsid w:val="00C4311F"/>
    <w:rsid w:val="00C43C69"/>
    <w:rsid w:val="00C44426"/>
    <w:rsid w:val="00C44CF8"/>
    <w:rsid w:val="00C453B6"/>
    <w:rsid w:val="00C45E86"/>
    <w:rsid w:val="00C45E8D"/>
    <w:rsid w:val="00C47063"/>
    <w:rsid w:val="00C4784C"/>
    <w:rsid w:val="00C47D1F"/>
    <w:rsid w:val="00C50687"/>
    <w:rsid w:val="00C506B3"/>
    <w:rsid w:val="00C50DE5"/>
    <w:rsid w:val="00C50F18"/>
    <w:rsid w:val="00C52D20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340"/>
    <w:rsid w:val="00C65A7E"/>
    <w:rsid w:val="00C65E1F"/>
    <w:rsid w:val="00C65F2A"/>
    <w:rsid w:val="00C663E2"/>
    <w:rsid w:val="00C67E54"/>
    <w:rsid w:val="00C70239"/>
    <w:rsid w:val="00C70A1A"/>
    <w:rsid w:val="00C7130E"/>
    <w:rsid w:val="00C71371"/>
    <w:rsid w:val="00C71406"/>
    <w:rsid w:val="00C71624"/>
    <w:rsid w:val="00C71F0A"/>
    <w:rsid w:val="00C72EC5"/>
    <w:rsid w:val="00C74467"/>
    <w:rsid w:val="00C748D1"/>
    <w:rsid w:val="00C74C9D"/>
    <w:rsid w:val="00C7579E"/>
    <w:rsid w:val="00C7622E"/>
    <w:rsid w:val="00C7696D"/>
    <w:rsid w:val="00C803EA"/>
    <w:rsid w:val="00C81062"/>
    <w:rsid w:val="00C82D14"/>
    <w:rsid w:val="00C8374E"/>
    <w:rsid w:val="00C83D28"/>
    <w:rsid w:val="00C8425C"/>
    <w:rsid w:val="00C84523"/>
    <w:rsid w:val="00C845AC"/>
    <w:rsid w:val="00C84A42"/>
    <w:rsid w:val="00C84B5E"/>
    <w:rsid w:val="00C8510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513A"/>
    <w:rsid w:val="00C959C9"/>
    <w:rsid w:val="00C96E26"/>
    <w:rsid w:val="00C96FEE"/>
    <w:rsid w:val="00C97518"/>
    <w:rsid w:val="00C97A2C"/>
    <w:rsid w:val="00CA042B"/>
    <w:rsid w:val="00CA0757"/>
    <w:rsid w:val="00CA097E"/>
    <w:rsid w:val="00CA0F36"/>
    <w:rsid w:val="00CA2EFF"/>
    <w:rsid w:val="00CA30F6"/>
    <w:rsid w:val="00CA3C0E"/>
    <w:rsid w:val="00CA3CB3"/>
    <w:rsid w:val="00CA51F7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47CC"/>
    <w:rsid w:val="00CE50F9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7B9"/>
    <w:rsid w:val="00CF7E83"/>
    <w:rsid w:val="00CF7FE5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0895"/>
    <w:rsid w:val="00D1178D"/>
    <w:rsid w:val="00D12002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61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27AF2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1E31"/>
    <w:rsid w:val="00D41FBE"/>
    <w:rsid w:val="00D426A2"/>
    <w:rsid w:val="00D42FAE"/>
    <w:rsid w:val="00D438B0"/>
    <w:rsid w:val="00D44B73"/>
    <w:rsid w:val="00D45616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8E4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4F0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24B8"/>
    <w:rsid w:val="00D93650"/>
    <w:rsid w:val="00D9407A"/>
    <w:rsid w:val="00D9469D"/>
    <w:rsid w:val="00D94818"/>
    <w:rsid w:val="00D9487A"/>
    <w:rsid w:val="00D94965"/>
    <w:rsid w:val="00D95A15"/>
    <w:rsid w:val="00D95AC7"/>
    <w:rsid w:val="00D96539"/>
    <w:rsid w:val="00DA0E72"/>
    <w:rsid w:val="00DA0F20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289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02"/>
    <w:rsid w:val="00DC3F6D"/>
    <w:rsid w:val="00DC3FF5"/>
    <w:rsid w:val="00DC40E2"/>
    <w:rsid w:val="00DC4A74"/>
    <w:rsid w:val="00DC4E0A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259"/>
    <w:rsid w:val="00E0172E"/>
    <w:rsid w:val="00E01746"/>
    <w:rsid w:val="00E01AA2"/>
    <w:rsid w:val="00E031A0"/>
    <w:rsid w:val="00E0356A"/>
    <w:rsid w:val="00E039DA"/>
    <w:rsid w:val="00E03D2B"/>
    <w:rsid w:val="00E03D46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6E8"/>
    <w:rsid w:val="00E10B88"/>
    <w:rsid w:val="00E11DCB"/>
    <w:rsid w:val="00E11EFA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085F"/>
    <w:rsid w:val="00E214C0"/>
    <w:rsid w:val="00E214CE"/>
    <w:rsid w:val="00E21944"/>
    <w:rsid w:val="00E21F48"/>
    <w:rsid w:val="00E221B8"/>
    <w:rsid w:val="00E238ED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E6"/>
    <w:rsid w:val="00E36463"/>
    <w:rsid w:val="00E37A70"/>
    <w:rsid w:val="00E4000B"/>
    <w:rsid w:val="00E4097F"/>
    <w:rsid w:val="00E40DED"/>
    <w:rsid w:val="00E41105"/>
    <w:rsid w:val="00E41A9C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57DAB"/>
    <w:rsid w:val="00E627FA"/>
    <w:rsid w:val="00E62BD6"/>
    <w:rsid w:val="00E631E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24"/>
    <w:rsid w:val="00E740EA"/>
    <w:rsid w:val="00E74E5E"/>
    <w:rsid w:val="00E75377"/>
    <w:rsid w:val="00E7584F"/>
    <w:rsid w:val="00E761AC"/>
    <w:rsid w:val="00E76D01"/>
    <w:rsid w:val="00E7772B"/>
    <w:rsid w:val="00E7785F"/>
    <w:rsid w:val="00E77C11"/>
    <w:rsid w:val="00E80541"/>
    <w:rsid w:val="00E81777"/>
    <w:rsid w:val="00E8177A"/>
    <w:rsid w:val="00E81F1F"/>
    <w:rsid w:val="00E8207D"/>
    <w:rsid w:val="00E8249C"/>
    <w:rsid w:val="00E826DC"/>
    <w:rsid w:val="00E82D9A"/>
    <w:rsid w:val="00E83D36"/>
    <w:rsid w:val="00E8461D"/>
    <w:rsid w:val="00E84763"/>
    <w:rsid w:val="00E85CDC"/>
    <w:rsid w:val="00E86304"/>
    <w:rsid w:val="00E86D42"/>
    <w:rsid w:val="00E87DE2"/>
    <w:rsid w:val="00E90F34"/>
    <w:rsid w:val="00E910F0"/>
    <w:rsid w:val="00E91CAD"/>
    <w:rsid w:val="00E9248B"/>
    <w:rsid w:val="00E926DD"/>
    <w:rsid w:val="00E93C8C"/>
    <w:rsid w:val="00E93F72"/>
    <w:rsid w:val="00E96514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18C9"/>
    <w:rsid w:val="00EB2481"/>
    <w:rsid w:val="00EB4047"/>
    <w:rsid w:val="00EB4B87"/>
    <w:rsid w:val="00EB5121"/>
    <w:rsid w:val="00EB564E"/>
    <w:rsid w:val="00EB668B"/>
    <w:rsid w:val="00EB69EF"/>
    <w:rsid w:val="00EB7104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300"/>
    <w:rsid w:val="00EC6A02"/>
    <w:rsid w:val="00EC6C04"/>
    <w:rsid w:val="00EC7A84"/>
    <w:rsid w:val="00ED2E8F"/>
    <w:rsid w:val="00ED3C5A"/>
    <w:rsid w:val="00ED3D16"/>
    <w:rsid w:val="00ED3DE4"/>
    <w:rsid w:val="00ED40DC"/>
    <w:rsid w:val="00ED48AA"/>
    <w:rsid w:val="00ED549C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338B"/>
    <w:rsid w:val="00EE396A"/>
    <w:rsid w:val="00EE438D"/>
    <w:rsid w:val="00EE4BA4"/>
    <w:rsid w:val="00EE5CCF"/>
    <w:rsid w:val="00EE5DD7"/>
    <w:rsid w:val="00EE679E"/>
    <w:rsid w:val="00EF1033"/>
    <w:rsid w:val="00EF1FD1"/>
    <w:rsid w:val="00EF3028"/>
    <w:rsid w:val="00EF35B8"/>
    <w:rsid w:val="00EF3AE8"/>
    <w:rsid w:val="00EF3F0E"/>
    <w:rsid w:val="00EF5AE1"/>
    <w:rsid w:val="00EF6120"/>
    <w:rsid w:val="00EF640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18E"/>
    <w:rsid w:val="00F0720D"/>
    <w:rsid w:val="00F07ABC"/>
    <w:rsid w:val="00F101E8"/>
    <w:rsid w:val="00F10502"/>
    <w:rsid w:val="00F10593"/>
    <w:rsid w:val="00F10BDE"/>
    <w:rsid w:val="00F10D6C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316"/>
    <w:rsid w:val="00F24D17"/>
    <w:rsid w:val="00F250EE"/>
    <w:rsid w:val="00F25A30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096D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47BCA"/>
    <w:rsid w:val="00F513CB"/>
    <w:rsid w:val="00F51788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3C3D"/>
    <w:rsid w:val="00F743F0"/>
    <w:rsid w:val="00F74624"/>
    <w:rsid w:val="00F748F9"/>
    <w:rsid w:val="00F76409"/>
    <w:rsid w:val="00F76A02"/>
    <w:rsid w:val="00F76E7B"/>
    <w:rsid w:val="00F774CF"/>
    <w:rsid w:val="00F80D82"/>
    <w:rsid w:val="00F80FD1"/>
    <w:rsid w:val="00F81177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6746"/>
    <w:rsid w:val="00F87800"/>
    <w:rsid w:val="00F900CA"/>
    <w:rsid w:val="00F910C6"/>
    <w:rsid w:val="00F91382"/>
    <w:rsid w:val="00F91693"/>
    <w:rsid w:val="00F918E8"/>
    <w:rsid w:val="00F91DA2"/>
    <w:rsid w:val="00F928CE"/>
    <w:rsid w:val="00F92A71"/>
    <w:rsid w:val="00F93306"/>
    <w:rsid w:val="00F93EAB"/>
    <w:rsid w:val="00F944D2"/>
    <w:rsid w:val="00F953EF"/>
    <w:rsid w:val="00F9570D"/>
    <w:rsid w:val="00F95890"/>
    <w:rsid w:val="00F958AF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C8E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07EF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6DC6"/>
    <w:rsid w:val="00FD6EB7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62A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553679F3"/>
  <w15:docId w15:val="{4BA52309-71CA-4198-BD47-83EAFA94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079"/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0177AB"/>
    <w:pPr>
      <w:widowControl w:val="0"/>
      <w:ind w:left="119"/>
      <w:outlineLvl w:val="1"/>
    </w:pPr>
    <w:rPr>
      <w:rFonts w:cstheme="minorBidi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odyText">
    <w:name w:val="Body Text"/>
    <w:basedOn w:val="Normal"/>
    <w:link w:val="BodyTextChar"/>
    <w:unhideWhenUsed/>
    <w:rsid w:val="000177A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77A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0177AB"/>
    <w:rPr>
      <w:rFonts w:cstheme="minorBidi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A3C2D-8602-4F10-AA91-95DF367FE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798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5037</CharactersWithSpaces>
  <SharedDoc>false</SharedDoc>
  <HLinks>
    <vt:vector size="6" baseType="variant"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creator>taryn antigone</dc:creator>
  <cp:lastModifiedBy>BARBARA GULLICK</cp:lastModifiedBy>
  <cp:revision>3</cp:revision>
  <cp:lastPrinted>2015-07-23T13:09:00Z</cp:lastPrinted>
  <dcterms:created xsi:type="dcterms:W3CDTF">2019-08-15T18:09:00Z</dcterms:created>
  <dcterms:modified xsi:type="dcterms:W3CDTF">2019-09-10T18:05:00Z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-569797618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-107152674</vt:i4>
  </property>
  <property fmtid="{D5CDD505-2E9C-101B-9397-08002B2CF9AE}" pid="8" name="_ReviewingToolsShownOnce">
    <vt:lpwstr/>
  </property>
</Properties>
</file>